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7F3E" w14:textId="3E8A6F59" w:rsidR="00C50363" w:rsidRDefault="00C50363" w:rsidP="003F3DCC">
      <w:pPr>
        <w:rPr>
          <w:ins w:id="0" w:author="Author"/>
          <w:rFonts w:ascii="Times New Roman" w:hAnsi="Times New Roman" w:cs="Times New Roman"/>
          <w:b/>
          <w:bCs/>
          <w:sz w:val="20"/>
          <w:szCs w:val="20"/>
          <w:lang w:val="en-US"/>
        </w:rPr>
      </w:pPr>
      <w:bookmarkStart w:id="1" w:name="_GoBack"/>
      <w:bookmarkEnd w:id="1"/>
      <w:ins w:id="2" w:author="Author">
        <w:r>
          <w:rPr>
            <w:rFonts w:ascii="Times New Roman" w:hAnsi="Times New Roman" w:cs="Times New Roman"/>
            <w:b/>
            <w:bCs/>
            <w:sz w:val="20"/>
            <w:szCs w:val="20"/>
            <w:lang w:val="en-US"/>
          </w:rPr>
          <w:t>Annex II</w:t>
        </w:r>
      </w:ins>
    </w:p>
    <w:p w14:paraId="5541CE63" w14:textId="123C7F58" w:rsidR="003F3DCC" w:rsidRPr="00E215D7" w:rsidRDefault="001248FD" w:rsidP="003F3DCC">
      <w:pPr>
        <w:rPr>
          <w:rFonts w:ascii="Times New Roman" w:hAnsi="Times New Roman" w:cs="Times New Roman"/>
          <w:b/>
          <w:sz w:val="20"/>
          <w:szCs w:val="20"/>
          <w:lang w:val="en-GB"/>
        </w:rPr>
      </w:pPr>
      <w:r w:rsidRPr="0065695C">
        <w:rPr>
          <w:rFonts w:ascii="Times New Roman" w:hAnsi="Times New Roman" w:cs="Times New Roman"/>
          <w:b/>
          <w:bCs/>
          <w:sz w:val="20"/>
          <w:szCs w:val="20"/>
          <w:lang w:val="en-US"/>
        </w:rPr>
        <w:t>S.22.0</w:t>
      </w:r>
      <w:r w:rsidR="00EE053A">
        <w:rPr>
          <w:rFonts w:ascii="Times New Roman" w:hAnsi="Times New Roman" w:cs="Times New Roman"/>
          <w:b/>
          <w:bCs/>
          <w:sz w:val="20"/>
          <w:szCs w:val="20"/>
          <w:lang w:val="en-US"/>
        </w:rPr>
        <w:t>3</w:t>
      </w:r>
      <w:r w:rsidR="003F3DCC" w:rsidRPr="0065695C">
        <w:rPr>
          <w:rFonts w:ascii="Times New Roman" w:hAnsi="Times New Roman" w:cs="Times New Roman"/>
          <w:b/>
          <w:bCs/>
          <w:sz w:val="20"/>
          <w:szCs w:val="20"/>
          <w:lang w:val="en-US"/>
        </w:rPr>
        <w:t xml:space="preserve"> –</w:t>
      </w:r>
      <w:r w:rsidR="00852CBB" w:rsidRPr="00E215D7">
        <w:rPr>
          <w:rFonts w:ascii="Times New Roman" w:hAnsi="Times New Roman" w:cs="Times New Roman"/>
          <w:b/>
          <w:sz w:val="20"/>
          <w:szCs w:val="20"/>
          <w:lang w:val="en-GB"/>
        </w:rPr>
        <w:t xml:space="preserve">Information on the matching adjustment calculation </w:t>
      </w:r>
    </w:p>
    <w:p w14:paraId="4B255CC7" w14:textId="77777777" w:rsidR="003F3DCC" w:rsidRPr="0065695C" w:rsidRDefault="003F3DCC" w:rsidP="003F3DCC">
      <w:pPr>
        <w:rPr>
          <w:rFonts w:ascii="Times New Roman" w:hAnsi="Times New Roman" w:cs="Times New Roman"/>
          <w:b/>
          <w:bCs/>
          <w:sz w:val="20"/>
          <w:szCs w:val="20"/>
          <w:lang w:val="en-US"/>
        </w:rPr>
      </w:pPr>
      <w:r w:rsidRPr="0065695C">
        <w:rPr>
          <w:rFonts w:ascii="Times New Roman" w:hAnsi="Times New Roman" w:cs="Times New Roman"/>
          <w:b/>
          <w:bCs/>
          <w:sz w:val="20"/>
          <w:szCs w:val="20"/>
          <w:lang w:val="en-US"/>
        </w:rPr>
        <w:t>General comments:</w:t>
      </w:r>
    </w:p>
    <w:p w14:paraId="4EFBE77A" w14:textId="77777777" w:rsidR="00657B84" w:rsidRPr="00A22E73" w:rsidRDefault="00657B84" w:rsidP="00657B84">
      <w:pPr>
        <w:jc w:val="both"/>
        <w:rPr>
          <w:rFonts w:ascii="Times New Roman" w:hAnsi="Times New Roman" w:cs="Times New Roman"/>
          <w:sz w:val="20"/>
          <w:szCs w:val="20"/>
          <w:lang w:val="en-GB"/>
        </w:rPr>
      </w:pPr>
      <w:r w:rsidRPr="00A22E73">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30EC04EB" w14:textId="77777777" w:rsidR="00657B84" w:rsidRDefault="00657B84" w:rsidP="00657B84">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14:paraId="73652A90" w14:textId="77777777" w:rsidR="004146A3" w:rsidRPr="004E7CD2" w:rsidRDefault="004146A3" w:rsidP="004146A3">
      <w:pPr>
        <w:rPr>
          <w:rFonts w:ascii="Times New Roman" w:hAnsi="Times New Roman" w:cs="Times New Roman"/>
          <w:bCs/>
          <w:sz w:val="20"/>
          <w:szCs w:val="20"/>
          <w:lang w:val="en-US"/>
        </w:rPr>
      </w:pPr>
      <w:r w:rsidRPr="004E7CD2">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0" w:type="auto"/>
        <w:tblLook w:val="04A0" w:firstRow="1" w:lastRow="0" w:firstColumn="1" w:lastColumn="0" w:noHBand="0" w:noVBand="1"/>
      </w:tblPr>
      <w:tblGrid>
        <w:gridCol w:w="1639"/>
        <w:gridCol w:w="2155"/>
        <w:gridCol w:w="4926"/>
      </w:tblGrid>
      <w:tr w:rsidR="002E1A1A" w:rsidRPr="002E1A1A" w14:paraId="265D0252" w14:textId="77777777" w:rsidTr="00A22E73">
        <w:tc>
          <w:tcPr>
            <w:tcW w:w="1639" w:type="dxa"/>
            <w:tcBorders>
              <w:top w:val="single" w:sz="4" w:space="0" w:color="auto"/>
              <w:left w:val="single" w:sz="4" w:space="0" w:color="auto"/>
              <w:bottom w:val="nil"/>
              <w:right w:val="single" w:sz="4" w:space="0" w:color="auto"/>
            </w:tcBorders>
            <w:vAlign w:val="center"/>
          </w:tcPr>
          <w:p w14:paraId="75E977A5" w14:textId="77777777" w:rsidR="002E1A1A" w:rsidRPr="00A22E73" w:rsidRDefault="002E1A1A" w:rsidP="00A22E73">
            <w:pPr>
              <w:jc w:val="center"/>
              <w:rPr>
                <w:rFonts w:ascii="Times New Roman" w:hAnsi="Times New Roman" w:cs="Times New Roman"/>
                <w:b/>
                <w:sz w:val="20"/>
                <w:szCs w:val="20"/>
                <w:lang w:val="en-GB"/>
              </w:rPr>
            </w:pPr>
          </w:p>
        </w:tc>
        <w:tc>
          <w:tcPr>
            <w:tcW w:w="2155" w:type="dxa"/>
            <w:tcBorders>
              <w:top w:val="single" w:sz="4" w:space="0" w:color="auto"/>
              <w:left w:val="single" w:sz="4" w:space="0" w:color="auto"/>
              <w:bottom w:val="single" w:sz="4" w:space="0" w:color="auto"/>
              <w:right w:val="single" w:sz="4" w:space="0" w:color="auto"/>
            </w:tcBorders>
            <w:vAlign w:val="center"/>
          </w:tcPr>
          <w:p w14:paraId="189FE5B6" w14:textId="592ECD71" w:rsidR="002E1A1A" w:rsidRPr="00A22E73" w:rsidRDefault="002E1A1A" w:rsidP="00A22E73">
            <w:pPr>
              <w:jc w:val="center"/>
              <w:rPr>
                <w:rFonts w:ascii="Times New Roman" w:hAnsi="Times New Roman" w:cs="Times New Roman"/>
                <w:b/>
                <w:sz w:val="20"/>
                <w:szCs w:val="20"/>
                <w:lang w:val="en-GB"/>
              </w:rPr>
            </w:pPr>
            <w:r w:rsidRPr="00A22E73">
              <w:rPr>
                <w:rFonts w:ascii="Times New Roman" w:hAnsi="Times New Roman" w:cs="Times New Roman"/>
                <w:b/>
                <w:sz w:val="20"/>
                <w:szCs w:val="20"/>
                <w:lang w:val="en-GB"/>
              </w:rPr>
              <w:t>ITEM</w:t>
            </w:r>
          </w:p>
        </w:tc>
        <w:tc>
          <w:tcPr>
            <w:tcW w:w="4926" w:type="dxa"/>
            <w:tcBorders>
              <w:top w:val="single" w:sz="4" w:space="0" w:color="auto"/>
              <w:left w:val="single" w:sz="4" w:space="0" w:color="auto"/>
              <w:bottom w:val="single" w:sz="4" w:space="0" w:color="auto"/>
              <w:right w:val="single" w:sz="4" w:space="0" w:color="auto"/>
            </w:tcBorders>
            <w:vAlign w:val="center"/>
          </w:tcPr>
          <w:p w14:paraId="493C38D4" w14:textId="738C5717" w:rsidR="002E1A1A" w:rsidRPr="00A22E73" w:rsidRDefault="002E1A1A" w:rsidP="00A22E73">
            <w:pPr>
              <w:jc w:val="center"/>
              <w:rPr>
                <w:rFonts w:ascii="Times New Roman" w:hAnsi="Times New Roman" w:cs="Times New Roman"/>
                <w:b/>
                <w:sz w:val="20"/>
                <w:szCs w:val="20"/>
                <w:lang w:val="en-GB"/>
              </w:rPr>
            </w:pPr>
            <w:r w:rsidRPr="00A22E73">
              <w:rPr>
                <w:rFonts w:ascii="Times New Roman" w:hAnsi="Times New Roman" w:cs="Times New Roman"/>
                <w:b/>
                <w:sz w:val="20"/>
                <w:szCs w:val="20"/>
                <w:lang w:val="en-GB"/>
              </w:rPr>
              <w:t>INSTRUCTIONS</w:t>
            </w:r>
          </w:p>
        </w:tc>
      </w:tr>
      <w:tr w:rsidR="0022443C" w:rsidRPr="00877CCA" w14:paraId="7BE8A98F" w14:textId="77777777" w:rsidTr="0092410A">
        <w:tc>
          <w:tcPr>
            <w:tcW w:w="1639" w:type="dxa"/>
            <w:tcBorders>
              <w:top w:val="single" w:sz="4" w:space="0" w:color="auto"/>
              <w:left w:val="single" w:sz="4" w:space="0" w:color="auto"/>
              <w:bottom w:val="single" w:sz="4" w:space="0" w:color="auto"/>
              <w:right w:val="single" w:sz="4" w:space="0" w:color="auto"/>
            </w:tcBorders>
          </w:tcPr>
          <w:p w14:paraId="360D5AAC" w14:textId="77777777" w:rsidR="004146A3"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Z0010</w:t>
            </w:r>
          </w:p>
        </w:tc>
        <w:tc>
          <w:tcPr>
            <w:tcW w:w="2155" w:type="dxa"/>
            <w:tcBorders>
              <w:top w:val="single" w:sz="4" w:space="0" w:color="auto"/>
              <w:left w:val="single" w:sz="4" w:space="0" w:color="auto"/>
              <w:bottom w:val="single" w:sz="4" w:space="0" w:color="auto"/>
              <w:right w:val="single" w:sz="4" w:space="0" w:color="auto"/>
            </w:tcBorders>
          </w:tcPr>
          <w:p w14:paraId="395C5625" w14:textId="77777777" w:rsidR="004146A3"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Matching portfolio</w:t>
            </w:r>
          </w:p>
        </w:tc>
        <w:tc>
          <w:tcPr>
            <w:tcW w:w="4926" w:type="dxa"/>
            <w:tcBorders>
              <w:top w:val="single" w:sz="4" w:space="0" w:color="auto"/>
              <w:left w:val="single" w:sz="4" w:space="0" w:color="auto"/>
              <w:bottom w:val="single" w:sz="4" w:space="0" w:color="auto"/>
              <w:right w:val="single" w:sz="4" w:space="0" w:color="auto"/>
            </w:tcBorders>
          </w:tcPr>
          <w:p w14:paraId="2661A53B" w14:textId="77777777" w:rsidR="004146A3" w:rsidRDefault="004146A3">
            <w:pPr>
              <w:rPr>
                <w:rFonts w:ascii="Times New Roman" w:hAnsi="Times New Roman" w:cs="Times New Roman"/>
                <w:sz w:val="20"/>
                <w:szCs w:val="20"/>
                <w:lang w:val="en-GB"/>
              </w:rPr>
            </w:pPr>
            <w:r>
              <w:rPr>
                <w:rFonts w:ascii="Times New Roman" w:hAnsi="Times New Roman" w:cs="Times New Roman"/>
                <w:sz w:val="20"/>
                <w:szCs w:val="20"/>
                <w:lang w:val="en-GB"/>
              </w:rPr>
              <w:t>I</w:t>
            </w:r>
            <w:r w:rsidRPr="009D573F">
              <w:rPr>
                <w:rFonts w:ascii="Times New Roman" w:hAnsi="Times New Roman" w:cs="Times New Roman"/>
                <w:sz w:val="20"/>
                <w:szCs w:val="20"/>
                <w:lang w:val="en-GB"/>
              </w:rPr>
              <w:t xml:space="preserve">ndicate the number which is attributed by the undertaking, corresponding to the unique number assigned to each matching portfolio. </w:t>
            </w:r>
          </w:p>
          <w:p w14:paraId="411D2F55" w14:textId="77777777" w:rsidR="005A2C9F" w:rsidRDefault="005A2C9F">
            <w:pPr>
              <w:rPr>
                <w:rFonts w:ascii="Times New Roman" w:hAnsi="Times New Roman" w:cs="Times New Roman"/>
                <w:sz w:val="20"/>
                <w:szCs w:val="20"/>
                <w:lang w:val="en-GB"/>
              </w:rPr>
            </w:pPr>
          </w:p>
          <w:p w14:paraId="0B0C8F78" w14:textId="095CFF5D" w:rsidR="005A2C9F"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 xml:space="preserve">This number has to be consistent over time and </w:t>
            </w:r>
            <w:r w:rsidR="005A2C9F">
              <w:rPr>
                <w:rFonts w:ascii="Times New Roman" w:hAnsi="Times New Roman" w:cs="Times New Roman"/>
                <w:sz w:val="20"/>
                <w:szCs w:val="20"/>
                <w:lang w:val="en-GB"/>
              </w:rPr>
              <w:t>shall</w:t>
            </w:r>
            <w:r w:rsidRPr="009D573F">
              <w:rPr>
                <w:rFonts w:ascii="Times New Roman" w:hAnsi="Times New Roman" w:cs="Times New Roman"/>
                <w:sz w:val="20"/>
                <w:szCs w:val="20"/>
                <w:lang w:val="en-GB"/>
              </w:rPr>
              <w:t xml:space="preserve"> be used to identify the matching portfolio number in other templates.</w:t>
            </w:r>
          </w:p>
        </w:tc>
      </w:tr>
      <w:tr w:rsidR="00473C62" w:rsidRPr="00877CCA" w14:paraId="01E13EC8" w14:textId="77777777" w:rsidTr="0092410A">
        <w:trPr>
          <w:trHeight w:val="435"/>
        </w:trPr>
        <w:tc>
          <w:tcPr>
            <w:tcW w:w="8720" w:type="dxa"/>
            <w:gridSpan w:val="3"/>
            <w:tcBorders>
              <w:top w:val="single" w:sz="4" w:space="0" w:color="auto"/>
              <w:left w:val="single" w:sz="4" w:space="0" w:color="auto"/>
              <w:bottom w:val="single" w:sz="4" w:space="0" w:color="auto"/>
              <w:right w:val="single" w:sz="4" w:space="0" w:color="auto"/>
            </w:tcBorders>
            <w:vAlign w:val="center"/>
          </w:tcPr>
          <w:p w14:paraId="660250C3" w14:textId="21563DAE" w:rsidR="00473C62" w:rsidRPr="00A22E73" w:rsidRDefault="008F6D35" w:rsidP="00A22E73">
            <w:pPr>
              <w:spacing w:before="120" w:after="120"/>
              <w:rPr>
                <w:rFonts w:ascii="Times New Roman" w:hAnsi="Times New Roman" w:cs="Times New Roman"/>
                <w:b/>
                <w:sz w:val="20"/>
                <w:szCs w:val="20"/>
                <w:lang w:val="en-US"/>
              </w:rPr>
            </w:pPr>
            <w:del w:id="3" w:author="Author">
              <w:r w:rsidRPr="00146022" w:rsidDel="0092410A">
                <w:rPr>
                  <w:rFonts w:ascii="Times New Roman" w:hAnsi="Times New Roman" w:cs="Times New Roman"/>
                  <w:b/>
                  <w:sz w:val="20"/>
                  <w:szCs w:val="20"/>
                  <w:lang w:val="en-US"/>
                </w:rPr>
                <w:delText>Information on</w:delText>
              </w:r>
              <w:r w:rsidDel="0092410A">
                <w:rPr>
                  <w:rFonts w:ascii="Times New Roman" w:hAnsi="Times New Roman" w:cs="Times New Roman"/>
                  <w:b/>
                  <w:sz w:val="20"/>
                  <w:szCs w:val="20"/>
                  <w:lang w:val="en-US"/>
                </w:rPr>
                <w:delText>:</w:delText>
              </w:r>
              <w:r w:rsidRPr="00146022" w:rsidDel="0092410A">
                <w:rPr>
                  <w:rFonts w:ascii="Times New Roman" w:hAnsi="Times New Roman" w:cs="Times New Roman"/>
                  <w:b/>
                  <w:sz w:val="20"/>
                  <w:szCs w:val="20"/>
                  <w:lang w:val="en-US"/>
                </w:rPr>
                <w:delText xml:space="preserve"> </w:delText>
              </w:r>
            </w:del>
            <w:r w:rsidR="00473C62" w:rsidRPr="00A22E73">
              <w:rPr>
                <w:rFonts w:ascii="Times New Roman" w:hAnsi="Times New Roman" w:cs="Times New Roman"/>
                <w:b/>
                <w:sz w:val="20"/>
                <w:szCs w:val="20"/>
                <w:lang w:val="en-US"/>
              </w:rPr>
              <w:t>Overall calculation of the matching adjustment</w:t>
            </w:r>
          </w:p>
        </w:tc>
      </w:tr>
      <w:tr w:rsidR="0022443C" w:rsidRPr="00877CCA" w14:paraId="3C61D6B7" w14:textId="77777777" w:rsidTr="00A22E73">
        <w:tc>
          <w:tcPr>
            <w:tcW w:w="1639" w:type="dxa"/>
            <w:tcBorders>
              <w:top w:val="single" w:sz="4" w:space="0" w:color="auto"/>
            </w:tcBorders>
          </w:tcPr>
          <w:p w14:paraId="19787218"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C0010/R0010</w:t>
            </w:r>
          </w:p>
        </w:tc>
        <w:tc>
          <w:tcPr>
            <w:tcW w:w="2155" w:type="dxa"/>
            <w:tcBorders>
              <w:top w:val="single" w:sz="4" w:space="0" w:color="auto"/>
            </w:tcBorders>
          </w:tcPr>
          <w:p w14:paraId="3CBDC0C3" w14:textId="77BD5DE9" w:rsidR="00AA5D67" w:rsidRPr="009E43EF" w:rsidRDefault="005A2C9F">
            <w:pPr>
              <w:rPr>
                <w:rFonts w:ascii="Times New Roman" w:hAnsi="Times New Roman" w:cs="Times New Roman"/>
                <w:sz w:val="20"/>
                <w:szCs w:val="20"/>
                <w:lang w:val="en-US"/>
              </w:rPr>
            </w:pPr>
            <w:r w:rsidRPr="005A2C9F">
              <w:rPr>
                <w:rFonts w:ascii="Times New Roman" w:hAnsi="Times New Roman" w:cs="Times New Roman"/>
                <w:sz w:val="20"/>
                <w:szCs w:val="20"/>
                <w:lang w:val="en-US"/>
              </w:rPr>
              <w:t>Annual effective rate applied to the CF of the obligations</w:t>
            </w:r>
          </w:p>
        </w:tc>
        <w:tc>
          <w:tcPr>
            <w:tcW w:w="4926" w:type="dxa"/>
            <w:tcBorders>
              <w:top w:val="single" w:sz="4" w:space="0" w:color="auto"/>
            </w:tcBorders>
          </w:tcPr>
          <w:p w14:paraId="5698BB9A" w14:textId="7A10DED3" w:rsidR="007F326E" w:rsidRPr="009E43EF" w:rsidRDefault="00852CBB">
            <w:pPr>
              <w:rPr>
                <w:rFonts w:ascii="Times New Roman" w:hAnsi="Times New Roman" w:cs="Times New Roman"/>
                <w:sz w:val="20"/>
                <w:szCs w:val="20"/>
                <w:lang w:val="en-US"/>
              </w:rPr>
            </w:pPr>
            <w:r w:rsidRPr="009E43EF">
              <w:rPr>
                <w:rFonts w:ascii="Times New Roman" w:hAnsi="Times New Roman" w:cs="Times New Roman"/>
                <w:sz w:val="20"/>
                <w:szCs w:val="20"/>
                <w:lang w:val="en-US"/>
              </w:rPr>
              <w:t>T</w:t>
            </w:r>
            <w:r w:rsidR="00D0281C" w:rsidRPr="009E43EF">
              <w:rPr>
                <w:rFonts w:ascii="Times New Roman" w:hAnsi="Times New Roman" w:cs="Times New Roman"/>
                <w:sz w:val="20"/>
                <w:szCs w:val="20"/>
                <w:lang w:val="en-US"/>
              </w:rPr>
              <w:t>he annual effective rate, calculated as the single discount rate that, where applied to the cash flows of the portfolio of insurance or reinsurance obligations, results in a value that is equal to the value in accordance with Article 75 of the portfolio of assigned assets</w:t>
            </w:r>
            <w:r w:rsidR="005A2C9F">
              <w:rPr>
                <w:rFonts w:ascii="Times New Roman" w:hAnsi="Times New Roman" w:cs="Times New Roman"/>
                <w:sz w:val="20"/>
                <w:szCs w:val="20"/>
                <w:lang w:val="en-US"/>
              </w:rPr>
              <w:t>.</w:t>
            </w:r>
          </w:p>
        </w:tc>
      </w:tr>
      <w:tr w:rsidR="0022443C" w:rsidRPr="00877CCA" w14:paraId="535BCBAA" w14:textId="77777777" w:rsidTr="00A22E73">
        <w:tc>
          <w:tcPr>
            <w:tcW w:w="1639" w:type="dxa"/>
          </w:tcPr>
          <w:p w14:paraId="415ACA8C"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C0010/R0020</w:t>
            </w:r>
          </w:p>
        </w:tc>
        <w:tc>
          <w:tcPr>
            <w:tcW w:w="2155" w:type="dxa"/>
          </w:tcPr>
          <w:p w14:paraId="5319331A" w14:textId="635F5C9D" w:rsidR="00397679" w:rsidRPr="009E43EF" w:rsidRDefault="00DE3F05">
            <w:pPr>
              <w:rPr>
                <w:rFonts w:ascii="Times New Roman" w:hAnsi="Times New Roman" w:cs="Times New Roman"/>
                <w:sz w:val="20"/>
                <w:szCs w:val="20"/>
                <w:lang w:val="en-US"/>
              </w:rPr>
            </w:pPr>
            <w:r w:rsidRPr="00DE3F05">
              <w:rPr>
                <w:rFonts w:ascii="Times New Roman" w:hAnsi="Times New Roman" w:cs="Times New Roman"/>
                <w:sz w:val="20"/>
                <w:szCs w:val="20"/>
                <w:lang w:val="en-US"/>
              </w:rPr>
              <w:t>Annual effective rate of the best estimate</w:t>
            </w:r>
          </w:p>
        </w:tc>
        <w:tc>
          <w:tcPr>
            <w:tcW w:w="4926" w:type="dxa"/>
          </w:tcPr>
          <w:p w14:paraId="08CA48E9" w14:textId="12198EBF" w:rsidR="00397679" w:rsidRPr="009E43EF" w:rsidRDefault="00852CBB">
            <w:pPr>
              <w:rPr>
                <w:rFonts w:ascii="Times New Roman" w:hAnsi="Times New Roman" w:cs="Times New Roman"/>
                <w:sz w:val="20"/>
                <w:szCs w:val="20"/>
                <w:lang w:val="en-US"/>
              </w:rPr>
            </w:pPr>
            <w:r w:rsidRPr="009E43EF">
              <w:rPr>
                <w:rFonts w:ascii="Times New Roman" w:hAnsi="Times New Roman" w:cs="Times New Roman"/>
                <w:sz w:val="20"/>
                <w:szCs w:val="20"/>
                <w:lang w:val="en-US"/>
              </w:rPr>
              <w:t>T</w:t>
            </w:r>
            <w:r w:rsidR="00D0281C" w:rsidRPr="009E43EF">
              <w:rPr>
                <w:rFonts w:ascii="Times New Roman" w:hAnsi="Times New Roman" w:cs="Times New Roman"/>
                <w:sz w:val="20"/>
                <w:szCs w:val="20"/>
                <w:lang w:val="en-US"/>
              </w:rPr>
              <w:t>he annual effective rate, calculated as the single discount rate that, where applied to the cash flows of the portfolio of insurance or reinsurance obligations, results in a value that is equal to the value of the best estimate of the portfolio of insurance or reinsurance obligations where the time value of money is taken into account using the basic risk-free interest rate term structure</w:t>
            </w:r>
            <w:r w:rsidR="00DE3F05">
              <w:rPr>
                <w:rFonts w:ascii="Times New Roman" w:hAnsi="Times New Roman" w:cs="Times New Roman"/>
                <w:sz w:val="20"/>
                <w:szCs w:val="20"/>
                <w:lang w:val="en-US"/>
              </w:rPr>
              <w:t>.</w:t>
            </w:r>
          </w:p>
        </w:tc>
      </w:tr>
      <w:tr w:rsidR="00F658F1" w:rsidRPr="00877CCA" w14:paraId="40D5C850" w14:textId="77777777" w:rsidTr="00A22E73">
        <w:tc>
          <w:tcPr>
            <w:tcW w:w="1639" w:type="dxa"/>
          </w:tcPr>
          <w:p w14:paraId="03A11B5E" w14:textId="77777777" w:rsidR="00F658F1"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C0010/R0030</w:t>
            </w:r>
          </w:p>
        </w:tc>
        <w:tc>
          <w:tcPr>
            <w:tcW w:w="2155" w:type="dxa"/>
          </w:tcPr>
          <w:p w14:paraId="56A39A1F" w14:textId="60E31A38" w:rsidR="00F658F1" w:rsidRPr="0033534C" w:rsidRDefault="00F658F1" w:rsidP="000E4F71">
            <w:pPr>
              <w:rPr>
                <w:rFonts w:ascii="Times New Roman" w:hAnsi="Times New Roman" w:cs="Times New Roman"/>
                <w:sz w:val="20"/>
                <w:szCs w:val="20"/>
                <w:lang w:val="en-GB"/>
              </w:rPr>
            </w:pPr>
            <w:r>
              <w:rPr>
                <w:rFonts w:ascii="Times New Roman" w:hAnsi="Times New Roman" w:cs="Times New Roman"/>
                <w:sz w:val="20"/>
                <w:szCs w:val="20"/>
                <w:lang w:val="en-GB"/>
              </w:rPr>
              <w:t>Probability of default</w:t>
            </w:r>
            <w:ins w:id="4" w:author="Author">
              <w:r w:rsidR="007B5F3D">
                <w:rPr>
                  <w:rFonts w:ascii="Times New Roman" w:hAnsi="Times New Roman" w:cs="Times New Roman"/>
                  <w:sz w:val="20"/>
                  <w:szCs w:val="20"/>
                  <w:lang w:val="en-GB"/>
                </w:rPr>
                <w:t xml:space="preserve"> </w:t>
              </w:r>
              <w:r w:rsidR="007B5F3D" w:rsidRPr="007B5F3D">
                <w:rPr>
                  <w:rFonts w:ascii="Times New Roman" w:hAnsi="Times New Roman" w:cs="Times New Roman"/>
                  <w:sz w:val="20"/>
                  <w:szCs w:val="20"/>
                  <w:lang w:val="en-GB"/>
                </w:rPr>
                <w:t>used to de-risk assets cash flows</w:t>
              </w:r>
            </w:ins>
          </w:p>
        </w:tc>
        <w:tc>
          <w:tcPr>
            <w:tcW w:w="4926" w:type="dxa"/>
          </w:tcPr>
          <w:p w14:paraId="4C86996D" w14:textId="184BB9BF" w:rsidR="004332CA" w:rsidRDefault="0071263A">
            <w:pPr>
              <w:rPr>
                <w:ins w:id="5" w:author="Author"/>
                <w:rFonts w:ascii="Times New Roman" w:hAnsi="Times New Roman" w:cs="Times New Roman"/>
                <w:sz w:val="20"/>
                <w:szCs w:val="20"/>
                <w:lang w:val="en-GB"/>
              </w:rPr>
            </w:pPr>
            <w:ins w:id="6" w:author="Author">
              <w:r>
                <w:rPr>
                  <w:rFonts w:ascii="Times New Roman" w:hAnsi="Times New Roman" w:cs="Times New Roman"/>
                  <w:sz w:val="20"/>
                  <w:szCs w:val="20"/>
                  <w:lang w:val="en-GB"/>
                </w:rPr>
                <w:t xml:space="preserve">The probability of default corresponds to the amount expressed as a financial percentage </w:t>
              </w:r>
              <w:r w:rsidR="000E4874">
                <w:rPr>
                  <w:rFonts w:ascii="Times New Roman" w:hAnsi="Times New Roman" w:cs="Times New Roman"/>
                  <w:sz w:val="20"/>
                  <w:szCs w:val="20"/>
                  <w:lang w:val="en-GB"/>
                </w:rPr>
                <w:t xml:space="preserve">(same format as for rows R0010 and R0020) </w:t>
              </w:r>
              <w:r>
                <w:rPr>
                  <w:rFonts w:ascii="Times New Roman" w:hAnsi="Times New Roman" w:cs="Times New Roman"/>
                  <w:sz w:val="20"/>
                  <w:szCs w:val="20"/>
                  <w:lang w:val="en-GB"/>
                </w:rPr>
                <w:t>used to adjust the asset</w:t>
              </w:r>
              <w:r w:rsidR="005B71EE">
                <w:rPr>
                  <w:rFonts w:ascii="Times New Roman" w:hAnsi="Times New Roman" w:cs="Times New Roman"/>
                  <w:sz w:val="20"/>
                  <w:szCs w:val="20"/>
                  <w:lang w:val="en-GB"/>
                </w:rPr>
                <w:t>s</w:t>
              </w:r>
              <w:r>
                <w:rPr>
                  <w:rFonts w:ascii="Times New Roman" w:hAnsi="Times New Roman" w:cs="Times New Roman"/>
                  <w:sz w:val="20"/>
                  <w:szCs w:val="20"/>
                  <w:lang w:val="en-GB"/>
                </w:rPr>
                <w:t xml:space="preserve"> cash flows of the assigned portfolio of assets pursuant to Article 53 of </w:t>
              </w:r>
              <w:del w:id="7" w:author="Author">
                <w:r w:rsidDel="00A64D76">
                  <w:rPr>
                    <w:rFonts w:ascii="Times New Roman" w:hAnsi="Times New Roman" w:cs="Times New Roman"/>
                    <w:sz w:val="20"/>
                    <w:szCs w:val="20"/>
                    <w:lang w:val="en-GB"/>
                  </w:rPr>
                  <w:delText xml:space="preserve">Commission </w:delText>
                </w:r>
              </w:del>
              <w:r>
                <w:rPr>
                  <w:rFonts w:ascii="Times New Roman" w:hAnsi="Times New Roman" w:cs="Times New Roman"/>
                  <w:sz w:val="20"/>
                  <w:szCs w:val="20"/>
                  <w:lang w:val="en-GB"/>
                </w:rPr>
                <w:t>Delegated Regulation</w:t>
              </w:r>
              <w:r w:rsidR="00A64D76">
                <w:rPr>
                  <w:rFonts w:ascii="Times New Roman" w:hAnsi="Times New Roman" w:cs="Times New Roman"/>
                  <w:sz w:val="20"/>
                  <w:szCs w:val="20"/>
                  <w:lang w:val="en-GB"/>
                </w:rPr>
                <w:t xml:space="preserve"> 2015/35</w:t>
              </w:r>
              <w:r w:rsidR="004332CA">
                <w:rPr>
                  <w:rFonts w:ascii="Times New Roman" w:hAnsi="Times New Roman" w:cs="Times New Roman"/>
                  <w:sz w:val="20"/>
                  <w:szCs w:val="20"/>
                  <w:lang w:val="en-GB"/>
                </w:rPr>
                <w:t>.</w:t>
              </w:r>
            </w:ins>
          </w:p>
          <w:p w14:paraId="64C514D3" w14:textId="77777777" w:rsidR="004332CA" w:rsidRDefault="004332CA">
            <w:pPr>
              <w:rPr>
                <w:ins w:id="8" w:author="Author"/>
                <w:rFonts w:ascii="Times New Roman" w:hAnsi="Times New Roman" w:cs="Times New Roman"/>
                <w:sz w:val="20"/>
                <w:szCs w:val="20"/>
                <w:lang w:val="en-GB"/>
              </w:rPr>
            </w:pPr>
          </w:p>
          <w:p w14:paraId="7D01F43D" w14:textId="50372E8F" w:rsidR="007608D8" w:rsidRDefault="009913A1">
            <w:pPr>
              <w:rPr>
                <w:ins w:id="9" w:author="Author"/>
                <w:rFonts w:ascii="Times New Roman" w:hAnsi="Times New Roman" w:cs="Times New Roman"/>
                <w:sz w:val="20"/>
                <w:szCs w:val="20"/>
                <w:lang w:val="en-GB"/>
              </w:rPr>
            </w:pPr>
            <w:ins w:id="10" w:author="Author">
              <w:r>
                <w:rPr>
                  <w:rFonts w:ascii="Times New Roman" w:hAnsi="Times New Roman" w:cs="Times New Roman"/>
                  <w:sz w:val="20"/>
                  <w:szCs w:val="20"/>
                  <w:lang w:val="en-GB"/>
                </w:rPr>
                <w:t xml:space="preserve">“De-risked assets cash flows” means “expected assets cash-flows” as referred to in Article 53 of </w:t>
              </w:r>
              <w:del w:id="11" w:author="Author">
                <w:r w:rsidDel="00C50D53">
                  <w:rPr>
                    <w:rFonts w:ascii="Times New Roman" w:hAnsi="Times New Roman" w:cs="Times New Roman"/>
                    <w:sz w:val="20"/>
                    <w:szCs w:val="20"/>
                    <w:lang w:val="en-GB"/>
                  </w:rPr>
                  <w:delText xml:space="preserve">Commission </w:delText>
                </w:r>
              </w:del>
              <w:r>
                <w:rPr>
                  <w:rFonts w:ascii="Times New Roman" w:hAnsi="Times New Roman" w:cs="Times New Roman"/>
                  <w:sz w:val="20"/>
                  <w:szCs w:val="20"/>
                  <w:lang w:val="en-GB"/>
                </w:rPr>
                <w:t>Delegated Regulation</w:t>
              </w:r>
              <w:r w:rsidR="00C50D53">
                <w:rPr>
                  <w:rFonts w:ascii="Times New Roman" w:hAnsi="Times New Roman" w:cs="Times New Roman"/>
                  <w:sz w:val="20"/>
                  <w:szCs w:val="20"/>
                  <w:lang w:val="en-GB"/>
                </w:rPr>
                <w:t xml:space="preserve"> 2015/35</w:t>
              </w:r>
              <w:r>
                <w:rPr>
                  <w:rFonts w:ascii="Times New Roman" w:hAnsi="Times New Roman" w:cs="Times New Roman"/>
                  <w:sz w:val="20"/>
                  <w:szCs w:val="20"/>
                  <w:lang w:val="en-GB"/>
                </w:rPr>
                <w:t xml:space="preserve">. </w:t>
              </w:r>
            </w:ins>
          </w:p>
          <w:p w14:paraId="4F03BCF9" w14:textId="77777777" w:rsidR="007608D8" w:rsidRDefault="007608D8">
            <w:pPr>
              <w:rPr>
                <w:ins w:id="12" w:author="Author"/>
                <w:rFonts w:ascii="Times New Roman" w:hAnsi="Times New Roman" w:cs="Times New Roman"/>
                <w:sz w:val="20"/>
                <w:szCs w:val="20"/>
                <w:lang w:val="en-GB"/>
              </w:rPr>
            </w:pPr>
          </w:p>
          <w:p w14:paraId="0DCCA1E8" w14:textId="2CD5EDAB" w:rsidR="009913A1" w:rsidRDefault="009913A1">
            <w:pPr>
              <w:rPr>
                <w:ins w:id="13" w:author="Author"/>
                <w:rFonts w:ascii="Times New Roman" w:hAnsi="Times New Roman" w:cs="Times New Roman"/>
                <w:sz w:val="20"/>
                <w:szCs w:val="20"/>
                <w:lang w:val="en-GB"/>
              </w:rPr>
            </w:pPr>
            <w:ins w:id="14" w:author="Author">
              <w:r>
                <w:rPr>
                  <w:rFonts w:ascii="Times New Roman" w:hAnsi="Times New Roman" w:cs="Times New Roman"/>
                  <w:sz w:val="20"/>
                  <w:szCs w:val="20"/>
                  <w:lang w:val="en-GB"/>
                </w:rPr>
                <w:t>This amount shall not include the increase reported in row R0050.</w:t>
              </w:r>
            </w:ins>
          </w:p>
          <w:p w14:paraId="3A4BECEA" w14:textId="700214A4" w:rsidR="009913A1" w:rsidDel="00C50D53" w:rsidRDefault="009913A1">
            <w:pPr>
              <w:rPr>
                <w:ins w:id="15" w:author="Author"/>
                <w:del w:id="16" w:author="Author"/>
                <w:rFonts w:ascii="Times New Roman" w:hAnsi="Times New Roman" w:cs="Times New Roman"/>
                <w:sz w:val="20"/>
                <w:szCs w:val="20"/>
                <w:lang w:val="en-GB"/>
              </w:rPr>
            </w:pPr>
          </w:p>
          <w:p w14:paraId="5D5C8135" w14:textId="4D98C13A" w:rsidR="00F658F1" w:rsidRPr="009E43EF" w:rsidRDefault="00F658F1">
            <w:pPr>
              <w:rPr>
                <w:rFonts w:ascii="Times New Roman" w:hAnsi="Times New Roman" w:cs="Times New Roman"/>
                <w:sz w:val="20"/>
                <w:szCs w:val="20"/>
                <w:lang w:val="en-GB"/>
              </w:rPr>
            </w:pPr>
            <w:del w:id="17" w:author="Author">
              <w:r w:rsidRPr="008F6D35" w:rsidDel="009E0422">
                <w:rPr>
                  <w:rFonts w:ascii="Times New Roman" w:hAnsi="Times New Roman" w:cs="Times New Roman"/>
                  <w:sz w:val="20"/>
                  <w:szCs w:val="20"/>
                  <w:lang w:val="en-GB"/>
                </w:rPr>
                <w:delText xml:space="preserve">Reduction </w:delText>
              </w:r>
              <w:r w:rsidR="006F5853" w:rsidRPr="008F6D35" w:rsidDel="009E0422">
                <w:rPr>
                  <w:rFonts w:ascii="Times New Roman" w:hAnsi="Times New Roman" w:cs="Times New Roman"/>
                  <w:sz w:val="20"/>
                  <w:szCs w:val="20"/>
                  <w:lang w:val="en-GB"/>
                </w:rPr>
                <w:delText xml:space="preserve">embedded in </w:delText>
              </w:r>
              <w:r w:rsidRPr="008F6D35" w:rsidDel="009E0422">
                <w:rPr>
                  <w:rFonts w:ascii="Times New Roman" w:hAnsi="Times New Roman" w:cs="Times New Roman"/>
                  <w:sz w:val="20"/>
                  <w:szCs w:val="20"/>
                  <w:lang w:val="en-GB"/>
                </w:rPr>
                <w:delText>the spread among the annual effective</w:delText>
              </w:r>
              <w:r w:rsidDel="009E0422">
                <w:rPr>
                  <w:rFonts w:ascii="Times New Roman" w:hAnsi="Times New Roman" w:cs="Times New Roman"/>
                  <w:sz w:val="20"/>
                  <w:szCs w:val="20"/>
                  <w:lang w:val="en-GB"/>
                </w:rPr>
                <w:delText xml:space="preserve"> rates reported in rows R0010 and R0020. This reduction </w:delText>
              </w:r>
              <w:r w:rsidR="00812897" w:rsidDel="009E0422">
                <w:rPr>
                  <w:rFonts w:ascii="Times New Roman" w:hAnsi="Times New Roman" w:cs="Times New Roman"/>
                  <w:sz w:val="20"/>
                  <w:szCs w:val="20"/>
                  <w:lang w:val="en-GB"/>
                </w:rPr>
                <w:delText>shall be</w:delText>
              </w:r>
              <w:r w:rsidDel="009E0422">
                <w:rPr>
                  <w:rFonts w:ascii="Times New Roman" w:hAnsi="Times New Roman" w:cs="Times New Roman"/>
                  <w:sz w:val="20"/>
                  <w:szCs w:val="20"/>
                  <w:lang w:val="en-GB"/>
                </w:rPr>
                <w:delText xml:space="preserve"> express as a financial percentage (same format as for rows R0010 and R0020) the credit spread corresponding to the expected loss resulting from the default of the counterparty regarding the assets of the matching portfolio. This amount </w:delText>
              </w:r>
              <w:r w:rsidR="00812897" w:rsidDel="009E0422">
                <w:rPr>
                  <w:rFonts w:ascii="Times New Roman" w:hAnsi="Times New Roman" w:cs="Times New Roman"/>
                  <w:sz w:val="20"/>
                  <w:szCs w:val="20"/>
                  <w:lang w:val="en-GB"/>
                </w:rPr>
                <w:delText>shall</w:delText>
              </w:r>
              <w:r w:rsidDel="009E0422">
                <w:rPr>
                  <w:rFonts w:ascii="Times New Roman" w:hAnsi="Times New Roman" w:cs="Times New Roman"/>
                  <w:sz w:val="20"/>
                  <w:szCs w:val="20"/>
                  <w:lang w:val="en-GB"/>
                </w:rPr>
                <w:delText xml:space="preserve"> not include the increase reported in row R0050</w:delText>
              </w:r>
            </w:del>
            <w:r w:rsidR="00DE3F05">
              <w:rPr>
                <w:rFonts w:ascii="Times New Roman" w:hAnsi="Times New Roman" w:cs="Times New Roman"/>
                <w:sz w:val="20"/>
                <w:szCs w:val="20"/>
                <w:lang w:val="en-GB"/>
              </w:rPr>
              <w:t>.</w:t>
            </w:r>
          </w:p>
        </w:tc>
      </w:tr>
      <w:tr w:rsidR="0022443C" w:rsidRPr="00877CCA" w14:paraId="3EAE94FE" w14:textId="77777777" w:rsidTr="00A22E73">
        <w:tc>
          <w:tcPr>
            <w:tcW w:w="1639" w:type="dxa"/>
          </w:tcPr>
          <w:p w14:paraId="16DD1CB5"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C0010/R0040</w:t>
            </w:r>
          </w:p>
        </w:tc>
        <w:tc>
          <w:tcPr>
            <w:tcW w:w="2155" w:type="dxa"/>
          </w:tcPr>
          <w:p w14:paraId="3BA2FB42" w14:textId="3DF97A23" w:rsidR="00397679" w:rsidRPr="0065695C" w:rsidRDefault="0033534C">
            <w:pPr>
              <w:rPr>
                <w:rFonts w:ascii="Times New Roman" w:hAnsi="Times New Roman" w:cs="Times New Roman"/>
                <w:sz w:val="20"/>
                <w:szCs w:val="20"/>
                <w:lang w:val="en-GB"/>
              </w:rPr>
            </w:pPr>
            <w:del w:id="18" w:author="Author">
              <w:r w:rsidRPr="0033534C" w:rsidDel="007B5F3D">
                <w:rPr>
                  <w:rFonts w:ascii="Times New Roman" w:hAnsi="Times New Roman" w:cs="Times New Roman"/>
                  <w:sz w:val="20"/>
                  <w:szCs w:val="20"/>
                  <w:lang w:val="en-GB"/>
                </w:rPr>
                <w:delText>Cost of downgrade</w:delText>
              </w:r>
            </w:del>
            <w:ins w:id="19" w:author="Author">
              <w:r w:rsidR="007B5F3D" w:rsidRPr="007B5F3D">
                <w:rPr>
                  <w:rFonts w:ascii="Times New Roman" w:hAnsi="Times New Roman" w:cs="Times New Roman"/>
                  <w:sz w:val="20"/>
                  <w:szCs w:val="20"/>
                  <w:lang w:val="en-GB"/>
                </w:rPr>
                <w:t>Portion of the fundamental spread not reflected when de-</w:t>
              </w:r>
              <w:r w:rsidR="007B5F3D" w:rsidRPr="007B5F3D">
                <w:rPr>
                  <w:rFonts w:ascii="Times New Roman" w:hAnsi="Times New Roman" w:cs="Times New Roman"/>
                  <w:sz w:val="20"/>
                  <w:szCs w:val="20"/>
                  <w:lang w:val="en-GB"/>
                </w:rPr>
                <w:lastRenderedPageBreak/>
                <w:t>risking assets cash flows</w:t>
              </w:r>
            </w:ins>
          </w:p>
        </w:tc>
        <w:tc>
          <w:tcPr>
            <w:tcW w:w="4926" w:type="dxa"/>
          </w:tcPr>
          <w:p w14:paraId="25BDDB7D" w14:textId="75964F02" w:rsidR="00144AA7" w:rsidRDefault="00144AA7">
            <w:pPr>
              <w:rPr>
                <w:ins w:id="20" w:author="Author"/>
                <w:rFonts w:ascii="Times New Roman" w:hAnsi="Times New Roman" w:cs="Times New Roman"/>
                <w:sz w:val="20"/>
                <w:szCs w:val="20"/>
                <w:lang w:val="en-GB"/>
              </w:rPr>
            </w:pPr>
            <w:ins w:id="21" w:author="Author">
              <w:r>
                <w:rPr>
                  <w:rFonts w:ascii="Times New Roman" w:hAnsi="Times New Roman" w:cs="Times New Roman"/>
                  <w:sz w:val="20"/>
                  <w:szCs w:val="20"/>
                  <w:lang w:val="en-GB"/>
                </w:rPr>
                <w:lastRenderedPageBreak/>
                <w:t xml:space="preserve">Portion of the fundamental spread that has not been reflected in the adjustment to the cash-flows of the assigned portfolio of assets as set out in Article 53 of </w:t>
              </w:r>
              <w:del w:id="22" w:author="Author">
                <w:r w:rsidDel="005A18B0">
                  <w:rPr>
                    <w:rFonts w:ascii="Times New Roman" w:hAnsi="Times New Roman" w:cs="Times New Roman"/>
                    <w:sz w:val="20"/>
                    <w:szCs w:val="20"/>
                    <w:lang w:val="en-GB"/>
                  </w:rPr>
                  <w:delText xml:space="preserve">Commission </w:delText>
                </w:r>
              </w:del>
              <w:r>
                <w:rPr>
                  <w:rFonts w:ascii="Times New Roman" w:hAnsi="Times New Roman" w:cs="Times New Roman"/>
                  <w:sz w:val="20"/>
                  <w:szCs w:val="20"/>
                  <w:lang w:val="en-GB"/>
                </w:rPr>
                <w:t>Delegated Regulation</w:t>
              </w:r>
              <w:r w:rsidR="005A18B0">
                <w:rPr>
                  <w:rFonts w:ascii="Times New Roman" w:hAnsi="Times New Roman" w:cs="Times New Roman"/>
                  <w:sz w:val="20"/>
                  <w:szCs w:val="20"/>
                  <w:lang w:val="en-GB"/>
                </w:rPr>
                <w:t xml:space="preserve"> 2015/35</w:t>
              </w:r>
              <w:r>
                <w:rPr>
                  <w:rFonts w:ascii="Times New Roman" w:hAnsi="Times New Roman" w:cs="Times New Roman"/>
                  <w:sz w:val="20"/>
                  <w:szCs w:val="20"/>
                  <w:lang w:val="en-GB"/>
                </w:rPr>
                <w:t>.</w:t>
              </w:r>
            </w:ins>
          </w:p>
          <w:p w14:paraId="7F9A109D" w14:textId="77777777" w:rsidR="00144AA7" w:rsidRDefault="00144AA7">
            <w:pPr>
              <w:rPr>
                <w:ins w:id="23" w:author="Author"/>
                <w:rFonts w:ascii="Times New Roman" w:hAnsi="Times New Roman" w:cs="Times New Roman"/>
                <w:sz w:val="20"/>
                <w:szCs w:val="20"/>
                <w:lang w:val="en-GB"/>
              </w:rPr>
            </w:pPr>
          </w:p>
          <w:p w14:paraId="3D57EA07" w14:textId="21684475" w:rsidR="00144AA7" w:rsidDel="005A18B0" w:rsidRDefault="00144AA7">
            <w:pPr>
              <w:rPr>
                <w:ins w:id="24" w:author="Author"/>
                <w:del w:id="25" w:author="Author"/>
                <w:rFonts w:ascii="Times New Roman" w:hAnsi="Times New Roman" w:cs="Times New Roman"/>
                <w:sz w:val="20"/>
                <w:szCs w:val="20"/>
                <w:lang w:val="en-GB"/>
              </w:rPr>
            </w:pPr>
            <w:ins w:id="26" w:author="Author">
              <w:r w:rsidRPr="009E43EF">
                <w:rPr>
                  <w:rFonts w:ascii="Times New Roman" w:hAnsi="Times New Roman" w:cs="Times New Roman"/>
                  <w:sz w:val="20"/>
                  <w:szCs w:val="20"/>
                  <w:lang w:val="en-GB"/>
                </w:rPr>
                <w:t xml:space="preserve">This </w:t>
              </w:r>
              <w:r>
                <w:rPr>
                  <w:rFonts w:ascii="Times New Roman" w:hAnsi="Times New Roman" w:cs="Times New Roman"/>
                  <w:sz w:val="20"/>
                  <w:szCs w:val="20"/>
                  <w:lang w:val="en-GB"/>
                </w:rPr>
                <w:t>amount</w:t>
              </w:r>
              <w:r w:rsidRPr="009E43EF">
                <w:rPr>
                  <w:rFonts w:ascii="Times New Roman" w:hAnsi="Times New Roman" w:cs="Times New Roman"/>
                  <w:sz w:val="20"/>
                  <w:szCs w:val="20"/>
                  <w:lang w:val="en-GB"/>
                </w:rPr>
                <w:t xml:space="preserve"> </w:t>
              </w:r>
              <w:r>
                <w:rPr>
                  <w:rFonts w:ascii="Times New Roman" w:hAnsi="Times New Roman" w:cs="Times New Roman"/>
                  <w:sz w:val="20"/>
                  <w:szCs w:val="20"/>
                  <w:lang w:val="en-GB"/>
                </w:rPr>
                <w:t>shall be</w:t>
              </w:r>
              <w:r w:rsidRPr="009E43EF">
                <w:rPr>
                  <w:rFonts w:ascii="Times New Roman" w:hAnsi="Times New Roman" w:cs="Times New Roman"/>
                  <w:sz w:val="20"/>
                  <w:szCs w:val="20"/>
                  <w:lang w:val="en-GB"/>
                </w:rPr>
                <w:t xml:space="preserve"> express</w:t>
              </w:r>
              <w:r>
                <w:rPr>
                  <w:rFonts w:ascii="Times New Roman" w:hAnsi="Times New Roman" w:cs="Times New Roman"/>
                  <w:sz w:val="20"/>
                  <w:szCs w:val="20"/>
                  <w:lang w:val="en-GB"/>
                </w:rPr>
                <w:t>ed</w:t>
              </w:r>
              <w:r w:rsidRPr="009E43EF">
                <w:rPr>
                  <w:rFonts w:ascii="Times New Roman" w:hAnsi="Times New Roman" w:cs="Times New Roman"/>
                  <w:sz w:val="20"/>
                  <w:szCs w:val="20"/>
                  <w:lang w:val="en-GB"/>
                </w:rPr>
                <w:t xml:space="preserve"> as a financial percentage (same format as rows R00</w:t>
              </w:r>
              <w:r>
                <w:rPr>
                  <w:rFonts w:ascii="Times New Roman" w:hAnsi="Times New Roman" w:cs="Times New Roman"/>
                  <w:sz w:val="20"/>
                  <w:szCs w:val="20"/>
                  <w:lang w:val="en-GB"/>
                </w:rPr>
                <w:t>1</w:t>
              </w:r>
              <w:r w:rsidRPr="009E43EF">
                <w:rPr>
                  <w:rFonts w:ascii="Times New Roman" w:hAnsi="Times New Roman" w:cs="Times New Roman"/>
                  <w:sz w:val="20"/>
                  <w:szCs w:val="20"/>
                  <w:lang w:val="en-GB"/>
                </w:rPr>
                <w:t>0 and R0</w:t>
              </w:r>
              <w:r>
                <w:rPr>
                  <w:rFonts w:ascii="Times New Roman" w:hAnsi="Times New Roman" w:cs="Times New Roman"/>
                  <w:sz w:val="20"/>
                  <w:szCs w:val="20"/>
                  <w:lang w:val="en-GB"/>
                </w:rPr>
                <w:t>02</w:t>
              </w:r>
              <w:r w:rsidRPr="009E43EF">
                <w:rPr>
                  <w:rFonts w:ascii="Times New Roman" w:hAnsi="Times New Roman" w:cs="Times New Roman"/>
                  <w:sz w:val="20"/>
                  <w:szCs w:val="20"/>
                  <w:lang w:val="en-GB"/>
                </w:rPr>
                <w:t>0)</w:t>
              </w:r>
              <w:r w:rsidRPr="006221E2">
                <w:rPr>
                  <w:rFonts w:ascii="Times New Roman" w:hAnsi="Times New Roman" w:cs="Times New Roman"/>
                  <w:sz w:val="20"/>
                  <w:szCs w:val="20"/>
                  <w:lang w:val="en-GB"/>
                </w:rPr>
                <w:t xml:space="preserve">. </w:t>
              </w:r>
              <w:r w:rsidRPr="009E43EF">
                <w:rPr>
                  <w:rFonts w:ascii="Times New Roman" w:hAnsi="Times New Roman" w:cs="Times New Roman"/>
                  <w:sz w:val="20"/>
                  <w:szCs w:val="20"/>
                  <w:lang w:val="en-GB"/>
                </w:rPr>
                <w:t xml:space="preserve">This </w:t>
              </w:r>
              <w:r>
                <w:rPr>
                  <w:rFonts w:ascii="Times New Roman" w:hAnsi="Times New Roman" w:cs="Times New Roman"/>
                  <w:sz w:val="20"/>
                  <w:szCs w:val="20"/>
                  <w:lang w:val="en-GB"/>
                </w:rPr>
                <w:t>amount</w:t>
              </w:r>
              <w:r w:rsidRPr="009E43EF">
                <w:rPr>
                  <w:rFonts w:ascii="Times New Roman" w:hAnsi="Times New Roman" w:cs="Times New Roman"/>
                  <w:sz w:val="20"/>
                  <w:szCs w:val="20"/>
                  <w:lang w:val="en-GB"/>
                </w:rPr>
                <w:t xml:space="preserve"> </w:t>
              </w:r>
              <w:r>
                <w:rPr>
                  <w:rFonts w:ascii="Times New Roman" w:hAnsi="Times New Roman" w:cs="Times New Roman"/>
                  <w:sz w:val="20"/>
                  <w:szCs w:val="20"/>
                  <w:lang w:val="en-GB"/>
                </w:rPr>
                <w:t>shall</w:t>
              </w:r>
              <w:r w:rsidRPr="009E43EF">
                <w:rPr>
                  <w:rFonts w:ascii="Times New Roman" w:hAnsi="Times New Roman" w:cs="Times New Roman"/>
                  <w:sz w:val="20"/>
                  <w:szCs w:val="20"/>
                  <w:lang w:val="en-GB"/>
                </w:rPr>
                <w:t xml:space="preserve"> not include the increase reported in row R0</w:t>
              </w:r>
              <w:r>
                <w:rPr>
                  <w:rFonts w:ascii="Times New Roman" w:hAnsi="Times New Roman" w:cs="Times New Roman"/>
                  <w:sz w:val="20"/>
                  <w:szCs w:val="20"/>
                  <w:lang w:val="en-GB"/>
                </w:rPr>
                <w:t>05</w:t>
              </w:r>
              <w:r w:rsidRPr="009E43EF">
                <w:rPr>
                  <w:rFonts w:ascii="Times New Roman" w:hAnsi="Times New Roman" w:cs="Times New Roman"/>
                  <w:sz w:val="20"/>
                  <w:szCs w:val="20"/>
                  <w:lang w:val="en-GB"/>
                </w:rPr>
                <w:t>0</w:t>
              </w:r>
              <w:r w:rsidR="005A18B0">
                <w:rPr>
                  <w:rFonts w:ascii="Times New Roman" w:hAnsi="Times New Roman" w:cs="Times New Roman"/>
                  <w:sz w:val="20"/>
                  <w:szCs w:val="20"/>
                  <w:lang w:val="en-GB"/>
                </w:rPr>
                <w:t>.</w:t>
              </w:r>
            </w:ins>
          </w:p>
          <w:p w14:paraId="70B9ECE0" w14:textId="3816F41A" w:rsidR="00144AA7" w:rsidDel="005A18B0" w:rsidRDefault="00144AA7">
            <w:pPr>
              <w:rPr>
                <w:ins w:id="27" w:author="Author"/>
                <w:del w:id="28" w:author="Author"/>
                <w:rFonts w:ascii="Times New Roman" w:hAnsi="Times New Roman" w:cs="Times New Roman"/>
                <w:sz w:val="20"/>
                <w:szCs w:val="20"/>
                <w:lang w:val="en-GB"/>
              </w:rPr>
            </w:pPr>
          </w:p>
          <w:p w14:paraId="768DF2F5" w14:textId="4C973865" w:rsidR="00397679" w:rsidRPr="009E43EF" w:rsidRDefault="00161D27">
            <w:pPr>
              <w:rPr>
                <w:rFonts w:ascii="Times New Roman" w:hAnsi="Times New Roman" w:cs="Times New Roman"/>
                <w:sz w:val="20"/>
                <w:szCs w:val="20"/>
                <w:lang w:val="en-GB"/>
              </w:rPr>
            </w:pPr>
            <w:del w:id="29" w:author="Author">
              <w:r w:rsidRPr="009E43EF" w:rsidDel="00B34A6A">
                <w:rPr>
                  <w:rFonts w:ascii="Times New Roman" w:hAnsi="Times New Roman" w:cs="Times New Roman"/>
                  <w:sz w:val="20"/>
                  <w:szCs w:val="20"/>
                  <w:lang w:val="en-GB"/>
                </w:rPr>
                <w:delText>Reduction applied to the spread among the annual effective rates reported in rows R0</w:delText>
              </w:r>
              <w:r w:rsidR="00F658F1" w:rsidDel="00B34A6A">
                <w:rPr>
                  <w:rFonts w:ascii="Times New Roman" w:hAnsi="Times New Roman" w:cs="Times New Roman"/>
                  <w:sz w:val="20"/>
                  <w:szCs w:val="20"/>
                  <w:lang w:val="en-GB"/>
                </w:rPr>
                <w:delText>0</w:delText>
              </w:r>
              <w:r w:rsidRPr="009E43EF" w:rsidDel="00B34A6A">
                <w:rPr>
                  <w:rFonts w:ascii="Times New Roman" w:hAnsi="Times New Roman" w:cs="Times New Roman"/>
                  <w:sz w:val="20"/>
                  <w:szCs w:val="20"/>
                  <w:lang w:val="en-GB"/>
                </w:rPr>
                <w:delText>10 and R0</w:delText>
              </w:r>
              <w:r w:rsidR="00F658F1" w:rsidDel="00B34A6A">
                <w:rPr>
                  <w:rFonts w:ascii="Times New Roman" w:hAnsi="Times New Roman" w:cs="Times New Roman"/>
                  <w:sz w:val="20"/>
                  <w:szCs w:val="20"/>
                  <w:lang w:val="en-GB"/>
                </w:rPr>
                <w:delText>02</w:delText>
              </w:r>
              <w:r w:rsidRPr="009E43EF" w:rsidDel="00B34A6A">
                <w:rPr>
                  <w:rFonts w:ascii="Times New Roman" w:hAnsi="Times New Roman" w:cs="Times New Roman"/>
                  <w:sz w:val="20"/>
                  <w:szCs w:val="20"/>
                  <w:lang w:val="en-GB"/>
                </w:rPr>
                <w:delText xml:space="preserve">0. This reduction </w:delText>
              </w:r>
              <w:r w:rsidR="00812897" w:rsidDel="00B34A6A">
                <w:rPr>
                  <w:rFonts w:ascii="Times New Roman" w:hAnsi="Times New Roman" w:cs="Times New Roman"/>
                  <w:sz w:val="20"/>
                  <w:szCs w:val="20"/>
                  <w:lang w:val="en-GB"/>
                </w:rPr>
                <w:delText>shall be</w:delText>
              </w:r>
              <w:r w:rsidR="00812897" w:rsidRPr="009E43EF" w:rsidDel="00B34A6A">
                <w:rPr>
                  <w:rFonts w:ascii="Times New Roman" w:hAnsi="Times New Roman" w:cs="Times New Roman"/>
                  <w:sz w:val="20"/>
                  <w:szCs w:val="20"/>
                  <w:lang w:val="en-GB"/>
                </w:rPr>
                <w:delText xml:space="preserve"> </w:delText>
              </w:r>
              <w:r w:rsidRPr="009E43EF" w:rsidDel="00B34A6A">
                <w:rPr>
                  <w:rFonts w:ascii="Times New Roman" w:hAnsi="Times New Roman" w:cs="Times New Roman"/>
                  <w:sz w:val="20"/>
                  <w:szCs w:val="20"/>
                  <w:lang w:val="en-GB"/>
                </w:rPr>
                <w:delText xml:space="preserve">express </w:delText>
              </w:r>
              <w:r w:rsidR="00F74F98" w:rsidRPr="009E43EF" w:rsidDel="00B34A6A">
                <w:rPr>
                  <w:rFonts w:ascii="Times New Roman" w:hAnsi="Times New Roman" w:cs="Times New Roman"/>
                  <w:sz w:val="20"/>
                  <w:szCs w:val="20"/>
                  <w:lang w:val="en-GB"/>
                </w:rPr>
                <w:delText xml:space="preserve">as a financial </w:delText>
              </w:r>
              <w:r w:rsidRPr="009E43EF" w:rsidDel="00B34A6A">
                <w:rPr>
                  <w:rFonts w:ascii="Times New Roman" w:hAnsi="Times New Roman" w:cs="Times New Roman"/>
                  <w:sz w:val="20"/>
                  <w:szCs w:val="20"/>
                  <w:lang w:val="en-GB"/>
                </w:rPr>
                <w:delText>percentage (same format as rows R00</w:delText>
              </w:r>
              <w:r w:rsidR="00F658F1" w:rsidDel="00B34A6A">
                <w:rPr>
                  <w:rFonts w:ascii="Times New Roman" w:hAnsi="Times New Roman" w:cs="Times New Roman"/>
                  <w:sz w:val="20"/>
                  <w:szCs w:val="20"/>
                  <w:lang w:val="en-GB"/>
                </w:rPr>
                <w:delText>1</w:delText>
              </w:r>
              <w:r w:rsidRPr="009E43EF" w:rsidDel="00B34A6A">
                <w:rPr>
                  <w:rFonts w:ascii="Times New Roman" w:hAnsi="Times New Roman" w:cs="Times New Roman"/>
                  <w:sz w:val="20"/>
                  <w:szCs w:val="20"/>
                  <w:lang w:val="en-GB"/>
                </w:rPr>
                <w:delText>0 and R0</w:delText>
              </w:r>
              <w:r w:rsidR="00F658F1" w:rsidDel="00B34A6A">
                <w:rPr>
                  <w:rFonts w:ascii="Times New Roman" w:hAnsi="Times New Roman" w:cs="Times New Roman"/>
                  <w:sz w:val="20"/>
                  <w:szCs w:val="20"/>
                  <w:lang w:val="en-GB"/>
                </w:rPr>
                <w:delText>02</w:delText>
              </w:r>
              <w:r w:rsidRPr="009E43EF" w:rsidDel="00B34A6A">
                <w:rPr>
                  <w:rFonts w:ascii="Times New Roman" w:hAnsi="Times New Roman" w:cs="Times New Roman"/>
                  <w:sz w:val="20"/>
                  <w:szCs w:val="20"/>
                  <w:lang w:val="en-GB"/>
                </w:rPr>
                <w:delText>0) the credit spread corresponding to the expected loss resulting from downgrading of the assets</w:delText>
              </w:r>
              <w:r w:rsidR="0033534C" w:rsidRPr="009E43EF" w:rsidDel="00B34A6A">
                <w:rPr>
                  <w:rFonts w:ascii="Times New Roman" w:hAnsi="Times New Roman" w:cs="Times New Roman"/>
                  <w:sz w:val="20"/>
                  <w:szCs w:val="20"/>
                  <w:lang w:val="en-GB"/>
                </w:rPr>
                <w:delText>)</w:delText>
              </w:r>
              <w:r w:rsidR="009E43EF" w:rsidRPr="006221E2" w:rsidDel="00B34A6A">
                <w:rPr>
                  <w:rFonts w:ascii="Times New Roman" w:hAnsi="Times New Roman" w:cs="Times New Roman"/>
                  <w:sz w:val="20"/>
                  <w:szCs w:val="20"/>
                  <w:lang w:val="en-GB"/>
                </w:rPr>
                <w:delText xml:space="preserve">. </w:delText>
              </w:r>
              <w:r w:rsidR="00A54442" w:rsidRPr="009E43EF" w:rsidDel="00B34A6A">
                <w:rPr>
                  <w:rFonts w:ascii="Times New Roman" w:hAnsi="Times New Roman" w:cs="Times New Roman"/>
                  <w:sz w:val="20"/>
                  <w:szCs w:val="20"/>
                  <w:lang w:val="en-GB"/>
                </w:rPr>
                <w:delText xml:space="preserve">This </w:delText>
              </w:r>
              <w:r w:rsidR="00812897" w:rsidDel="00B34A6A">
                <w:rPr>
                  <w:rFonts w:ascii="Times New Roman" w:hAnsi="Times New Roman" w:cs="Times New Roman"/>
                  <w:sz w:val="20"/>
                  <w:szCs w:val="20"/>
                  <w:lang w:val="en-GB"/>
                </w:rPr>
                <w:delText>amount</w:delText>
              </w:r>
              <w:r w:rsidR="00812897" w:rsidRPr="009E43EF" w:rsidDel="00B34A6A">
                <w:rPr>
                  <w:rFonts w:ascii="Times New Roman" w:hAnsi="Times New Roman" w:cs="Times New Roman"/>
                  <w:sz w:val="20"/>
                  <w:szCs w:val="20"/>
                  <w:lang w:val="en-GB"/>
                </w:rPr>
                <w:delText xml:space="preserve"> </w:delText>
              </w:r>
              <w:r w:rsidR="00812897" w:rsidDel="00B34A6A">
                <w:rPr>
                  <w:rFonts w:ascii="Times New Roman" w:hAnsi="Times New Roman" w:cs="Times New Roman"/>
                  <w:sz w:val="20"/>
                  <w:szCs w:val="20"/>
                  <w:lang w:val="en-GB"/>
                </w:rPr>
                <w:delText>shall</w:delText>
              </w:r>
              <w:r w:rsidR="00812897" w:rsidRPr="009E43EF" w:rsidDel="00B34A6A">
                <w:rPr>
                  <w:rFonts w:ascii="Times New Roman" w:hAnsi="Times New Roman" w:cs="Times New Roman"/>
                  <w:sz w:val="20"/>
                  <w:szCs w:val="20"/>
                  <w:lang w:val="en-GB"/>
                </w:rPr>
                <w:delText xml:space="preserve"> </w:delText>
              </w:r>
              <w:r w:rsidR="00A54442" w:rsidRPr="009E43EF" w:rsidDel="00B34A6A">
                <w:rPr>
                  <w:rFonts w:ascii="Times New Roman" w:hAnsi="Times New Roman" w:cs="Times New Roman"/>
                  <w:sz w:val="20"/>
                  <w:szCs w:val="20"/>
                  <w:lang w:val="en-GB"/>
                </w:rPr>
                <w:delText>not include the increase reported in row R0</w:delText>
              </w:r>
              <w:r w:rsidR="00F658F1" w:rsidDel="00B34A6A">
                <w:rPr>
                  <w:rFonts w:ascii="Times New Roman" w:hAnsi="Times New Roman" w:cs="Times New Roman"/>
                  <w:sz w:val="20"/>
                  <w:szCs w:val="20"/>
                  <w:lang w:val="en-GB"/>
                </w:rPr>
                <w:delText>05</w:delText>
              </w:r>
              <w:r w:rsidR="00A54442" w:rsidRPr="009E43EF" w:rsidDel="00B34A6A">
                <w:rPr>
                  <w:rFonts w:ascii="Times New Roman" w:hAnsi="Times New Roman" w:cs="Times New Roman"/>
                  <w:sz w:val="20"/>
                  <w:szCs w:val="20"/>
                  <w:lang w:val="en-GB"/>
                </w:rPr>
                <w:delText>0</w:delText>
              </w:r>
              <w:r w:rsidR="009E43EF" w:rsidRPr="009E43EF" w:rsidDel="00B34A6A">
                <w:rPr>
                  <w:rFonts w:ascii="Times New Roman" w:hAnsi="Times New Roman" w:cs="Times New Roman"/>
                  <w:sz w:val="20"/>
                  <w:szCs w:val="20"/>
                  <w:lang w:val="en-GB"/>
                </w:rPr>
                <w:delText>.</w:delText>
              </w:r>
            </w:del>
          </w:p>
        </w:tc>
      </w:tr>
      <w:tr w:rsidR="0022443C" w:rsidRPr="00877CCA" w14:paraId="11538553" w14:textId="77777777" w:rsidTr="00A22E73">
        <w:tc>
          <w:tcPr>
            <w:tcW w:w="1639" w:type="dxa"/>
          </w:tcPr>
          <w:p w14:paraId="12AAD450"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lastRenderedPageBreak/>
              <w:t>C0010/R0050</w:t>
            </w:r>
          </w:p>
        </w:tc>
        <w:tc>
          <w:tcPr>
            <w:tcW w:w="2155" w:type="dxa"/>
          </w:tcPr>
          <w:p w14:paraId="3E9FB896" w14:textId="77777777" w:rsidR="00AA5D67" w:rsidRPr="0065695C" w:rsidRDefault="0033534C">
            <w:pPr>
              <w:rPr>
                <w:rFonts w:ascii="Times New Roman" w:hAnsi="Times New Roman" w:cs="Times New Roman"/>
                <w:sz w:val="20"/>
                <w:szCs w:val="20"/>
                <w:lang w:val="en-GB"/>
              </w:rPr>
            </w:pPr>
            <w:r w:rsidRPr="0033534C">
              <w:rPr>
                <w:rFonts w:ascii="Times New Roman" w:hAnsi="Times New Roman" w:cs="Times New Roman"/>
                <w:sz w:val="20"/>
                <w:szCs w:val="20"/>
                <w:lang w:val="en-GB"/>
              </w:rPr>
              <w:t>Increase of fundamental spread for sub investment grade assets</w:t>
            </w:r>
          </w:p>
        </w:tc>
        <w:tc>
          <w:tcPr>
            <w:tcW w:w="4926" w:type="dxa"/>
          </w:tcPr>
          <w:p w14:paraId="10791CD3" w14:textId="684E87DF" w:rsidR="00D12A09" w:rsidRPr="009E43EF" w:rsidRDefault="0033534C">
            <w:pPr>
              <w:rPr>
                <w:rFonts w:ascii="Times New Roman" w:hAnsi="Times New Roman" w:cs="Times New Roman"/>
                <w:sz w:val="20"/>
                <w:szCs w:val="20"/>
                <w:lang w:val="en-GB"/>
              </w:rPr>
            </w:pPr>
            <w:r w:rsidRPr="009E43EF">
              <w:rPr>
                <w:rFonts w:ascii="Times New Roman" w:hAnsi="Times New Roman" w:cs="Times New Roman"/>
                <w:sz w:val="20"/>
                <w:szCs w:val="20"/>
                <w:lang w:val="en-GB"/>
              </w:rPr>
              <w:t xml:space="preserve">Increase of </w:t>
            </w:r>
            <w:r w:rsidR="00F74F98" w:rsidRPr="009E43EF">
              <w:rPr>
                <w:rFonts w:ascii="Times New Roman" w:hAnsi="Times New Roman" w:cs="Times New Roman"/>
                <w:sz w:val="20"/>
                <w:szCs w:val="20"/>
                <w:lang w:val="en-GB"/>
              </w:rPr>
              <w:t xml:space="preserve">the </w:t>
            </w:r>
            <w:r w:rsidR="00F658F1">
              <w:rPr>
                <w:rFonts w:ascii="Times New Roman" w:hAnsi="Times New Roman" w:cs="Times New Roman"/>
                <w:sz w:val="20"/>
                <w:szCs w:val="20"/>
                <w:lang w:val="en-GB"/>
              </w:rPr>
              <w:t>fundamental spread</w:t>
            </w:r>
            <w:r w:rsidR="00F74F98" w:rsidRPr="009E43EF">
              <w:rPr>
                <w:rFonts w:ascii="Times New Roman" w:hAnsi="Times New Roman" w:cs="Times New Roman"/>
                <w:sz w:val="20"/>
                <w:szCs w:val="20"/>
                <w:lang w:val="en-GB"/>
              </w:rPr>
              <w:t xml:space="preserve"> </w:t>
            </w:r>
            <w:r w:rsidRPr="009E43EF">
              <w:rPr>
                <w:rFonts w:ascii="Times New Roman" w:hAnsi="Times New Roman" w:cs="Times New Roman"/>
                <w:sz w:val="20"/>
                <w:szCs w:val="20"/>
                <w:lang w:val="en-GB"/>
              </w:rPr>
              <w:t>for sub</w:t>
            </w:r>
            <w:r w:rsidR="005C790B">
              <w:rPr>
                <w:rFonts w:ascii="Times New Roman" w:hAnsi="Times New Roman" w:cs="Times New Roman"/>
                <w:sz w:val="20"/>
                <w:szCs w:val="20"/>
                <w:lang w:val="en-GB"/>
              </w:rPr>
              <w:t>-</w:t>
            </w:r>
            <w:r w:rsidRPr="009E43EF">
              <w:rPr>
                <w:rFonts w:ascii="Times New Roman" w:hAnsi="Times New Roman" w:cs="Times New Roman"/>
                <w:sz w:val="20"/>
                <w:szCs w:val="20"/>
                <w:lang w:val="en-GB"/>
              </w:rPr>
              <w:t xml:space="preserve">investment grade assets </w:t>
            </w:r>
            <w:r w:rsidR="00F74F98" w:rsidRPr="009E43EF">
              <w:rPr>
                <w:rFonts w:ascii="Times New Roman" w:hAnsi="Times New Roman" w:cs="Times New Roman"/>
                <w:sz w:val="20"/>
                <w:szCs w:val="20"/>
                <w:lang w:val="en-GB"/>
              </w:rPr>
              <w:t>expressed as a financial percentage (same format as rows R00</w:t>
            </w:r>
            <w:r w:rsidR="005C790B">
              <w:rPr>
                <w:rFonts w:ascii="Times New Roman" w:hAnsi="Times New Roman" w:cs="Times New Roman"/>
                <w:sz w:val="20"/>
                <w:szCs w:val="20"/>
                <w:lang w:val="en-GB"/>
              </w:rPr>
              <w:t>1</w:t>
            </w:r>
            <w:r w:rsidR="00F74F98" w:rsidRPr="009E43EF">
              <w:rPr>
                <w:rFonts w:ascii="Times New Roman" w:hAnsi="Times New Roman" w:cs="Times New Roman"/>
                <w:sz w:val="20"/>
                <w:szCs w:val="20"/>
                <w:lang w:val="en-GB"/>
              </w:rPr>
              <w:t>0, R0</w:t>
            </w:r>
            <w:r w:rsidR="005C790B">
              <w:rPr>
                <w:rFonts w:ascii="Times New Roman" w:hAnsi="Times New Roman" w:cs="Times New Roman"/>
                <w:sz w:val="20"/>
                <w:szCs w:val="20"/>
                <w:lang w:val="en-GB"/>
              </w:rPr>
              <w:t>02</w:t>
            </w:r>
            <w:r w:rsidR="00F74F98" w:rsidRPr="009E43EF">
              <w:rPr>
                <w:rFonts w:ascii="Times New Roman" w:hAnsi="Times New Roman" w:cs="Times New Roman"/>
                <w:sz w:val="20"/>
                <w:szCs w:val="20"/>
                <w:lang w:val="en-GB"/>
              </w:rPr>
              <w:t>0 and R0120)</w:t>
            </w:r>
            <w:r w:rsidR="009E43EF">
              <w:rPr>
                <w:rFonts w:ascii="Times New Roman" w:hAnsi="Times New Roman" w:cs="Times New Roman"/>
                <w:sz w:val="20"/>
                <w:szCs w:val="20"/>
                <w:lang w:val="en-GB"/>
              </w:rPr>
              <w:t>.</w:t>
            </w:r>
            <w:r w:rsidR="00F74F98" w:rsidRPr="009E43EF">
              <w:rPr>
                <w:rFonts w:ascii="Times New Roman" w:hAnsi="Times New Roman" w:cs="Times New Roman"/>
                <w:sz w:val="20"/>
                <w:szCs w:val="20"/>
                <w:lang w:val="en-GB"/>
              </w:rPr>
              <w:t xml:space="preserve"> The increase of the probability of default for sub investment grade assets </w:t>
            </w:r>
            <w:r w:rsidR="005A2C9F">
              <w:rPr>
                <w:rFonts w:ascii="Times New Roman" w:hAnsi="Times New Roman" w:cs="Times New Roman"/>
                <w:sz w:val="20"/>
                <w:szCs w:val="20"/>
                <w:lang w:val="en-GB"/>
              </w:rPr>
              <w:t>shall</w:t>
            </w:r>
            <w:r w:rsidR="00F74F98" w:rsidRPr="009E43EF">
              <w:rPr>
                <w:rFonts w:ascii="Times New Roman" w:hAnsi="Times New Roman" w:cs="Times New Roman"/>
                <w:sz w:val="20"/>
                <w:szCs w:val="20"/>
                <w:lang w:val="en-GB"/>
              </w:rPr>
              <w:t xml:space="preserve"> be considered in the de-risking of cash flows</w:t>
            </w:r>
            <w:r w:rsidR="009E43EF" w:rsidRPr="009E43EF">
              <w:rPr>
                <w:rFonts w:ascii="Times New Roman" w:hAnsi="Times New Roman" w:cs="Times New Roman"/>
                <w:sz w:val="20"/>
                <w:szCs w:val="20"/>
                <w:lang w:val="en-GB"/>
              </w:rPr>
              <w:t>.</w:t>
            </w:r>
          </w:p>
        </w:tc>
      </w:tr>
      <w:tr w:rsidR="0022443C" w:rsidRPr="00877CCA" w14:paraId="2E62384C" w14:textId="77777777" w:rsidTr="0092410A">
        <w:tc>
          <w:tcPr>
            <w:tcW w:w="1639" w:type="dxa"/>
            <w:tcBorders>
              <w:bottom w:val="single" w:sz="4" w:space="0" w:color="auto"/>
            </w:tcBorders>
          </w:tcPr>
          <w:p w14:paraId="2E87A74A" w14:textId="77777777" w:rsidR="0022443C" w:rsidRPr="0065695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C0010/R0060</w:t>
            </w:r>
          </w:p>
        </w:tc>
        <w:tc>
          <w:tcPr>
            <w:tcW w:w="2155" w:type="dxa"/>
            <w:tcBorders>
              <w:bottom w:val="single" w:sz="4" w:space="0" w:color="auto"/>
            </w:tcBorders>
          </w:tcPr>
          <w:p w14:paraId="25298DB6" w14:textId="77777777" w:rsidR="002A216B" w:rsidRPr="002D5FC6" w:rsidRDefault="002A216B">
            <w:pPr>
              <w:rPr>
                <w:rFonts w:ascii="Times New Roman" w:hAnsi="Times New Roman" w:cs="Times New Roman"/>
                <w:sz w:val="20"/>
                <w:szCs w:val="20"/>
                <w:lang w:val="en-US"/>
              </w:rPr>
            </w:pPr>
            <w:r w:rsidRPr="002D5FC6">
              <w:rPr>
                <w:rFonts w:ascii="Times New Roman" w:hAnsi="Times New Roman" w:cs="Times New Roman"/>
                <w:sz w:val="20"/>
                <w:szCs w:val="20"/>
                <w:lang w:val="en-US"/>
              </w:rPr>
              <w:t>Matching adjustment to the risk free rate</w:t>
            </w:r>
          </w:p>
        </w:tc>
        <w:tc>
          <w:tcPr>
            <w:tcW w:w="4926" w:type="dxa"/>
            <w:tcBorders>
              <w:bottom w:val="single" w:sz="4" w:space="0" w:color="auto"/>
            </w:tcBorders>
          </w:tcPr>
          <w:p w14:paraId="462E5210" w14:textId="512CE9C6" w:rsidR="002A216B" w:rsidRDefault="00A54442">
            <w:pPr>
              <w:rPr>
                <w:rFonts w:ascii="Times New Roman" w:hAnsi="Times New Roman" w:cs="Times New Roman"/>
                <w:sz w:val="20"/>
                <w:szCs w:val="20"/>
                <w:lang w:val="en-US"/>
              </w:rPr>
            </w:pPr>
            <w:r w:rsidRPr="009E43EF">
              <w:rPr>
                <w:rFonts w:ascii="Times New Roman" w:hAnsi="Times New Roman" w:cs="Times New Roman"/>
                <w:sz w:val="20"/>
                <w:szCs w:val="20"/>
                <w:lang w:val="en-US"/>
              </w:rPr>
              <w:t>M</w:t>
            </w:r>
            <w:r w:rsidR="002A216B" w:rsidRPr="009E43EF">
              <w:rPr>
                <w:rFonts w:ascii="Times New Roman" w:hAnsi="Times New Roman" w:cs="Times New Roman"/>
                <w:sz w:val="20"/>
                <w:szCs w:val="20"/>
                <w:lang w:val="en-US"/>
              </w:rPr>
              <w:t xml:space="preserve">atching adjustment to the risk free rate for </w:t>
            </w:r>
            <w:r w:rsidR="00E807E8" w:rsidRPr="009E43EF">
              <w:rPr>
                <w:rFonts w:ascii="Times New Roman" w:hAnsi="Times New Roman" w:cs="Times New Roman"/>
                <w:sz w:val="20"/>
                <w:szCs w:val="20"/>
                <w:lang w:val="en-US"/>
              </w:rPr>
              <w:t>the reported portfolio</w:t>
            </w:r>
            <w:ins w:id="30" w:author="Author">
              <w:r w:rsidR="00105E62">
                <w:rPr>
                  <w:rFonts w:ascii="Times New Roman" w:hAnsi="Times New Roman" w:cs="Times New Roman"/>
                  <w:sz w:val="20"/>
                  <w:szCs w:val="20"/>
                  <w:lang w:val="en-US"/>
                </w:rPr>
                <w:t>, reported as a decimal</w:t>
              </w:r>
            </w:ins>
            <w:r w:rsidR="00E807E8" w:rsidRPr="009E43EF">
              <w:rPr>
                <w:rFonts w:ascii="Times New Roman" w:hAnsi="Times New Roman" w:cs="Times New Roman"/>
                <w:sz w:val="20"/>
                <w:szCs w:val="20"/>
                <w:lang w:val="en-US"/>
              </w:rPr>
              <w:t xml:space="preserve">. </w:t>
            </w:r>
          </w:p>
          <w:p w14:paraId="7A0F0C92" w14:textId="2CDB6129" w:rsidR="0022443C" w:rsidRPr="009E43EF" w:rsidRDefault="0022443C">
            <w:pPr>
              <w:rPr>
                <w:rFonts w:ascii="Times New Roman" w:hAnsi="Times New Roman" w:cs="Times New Roman"/>
                <w:sz w:val="20"/>
                <w:szCs w:val="20"/>
                <w:lang w:val="en-US"/>
              </w:rPr>
            </w:pPr>
          </w:p>
        </w:tc>
      </w:tr>
      <w:tr w:rsidR="00473C62" w:rsidRPr="00F658F1" w14:paraId="4A5C8FFD" w14:textId="77777777" w:rsidTr="0092410A">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14:paraId="7B3C10C7" w14:textId="63393795" w:rsidR="00473C62" w:rsidRPr="00A22E73" w:rsidRDefault="00473C62" w:rsidP="003538A0">
            <w:pPr>
              <w:rPr>
                <w:rFonts w:ascii="Times New Roman" w:hAnsi="Times New Roman" w:cs="Times New Roman"/>
                <w:b/>
                <w:sz w:val="20"/>
                <w:szCs w:val="20"/>
                <w:lang w:val="en-US"/>
              </w:rPr>
            </w:pPr>
            <w:del w:id="31" w:author="Author">
              <w:r w:rsidRPr="00A22E73" w:rsidDel="0092410A">
                <w:rPr>
                  <w:rFonts w:ascii="Times New Roman" w:hAnsi="Times New Roman" w:cs="Times New Roman"/>
                  <w:b/>
                  <w:sz w:val="20"/>
                  <w:szCs w:val="20"/>
                  <w:lang w:val="en-US"/>
                </w:rPr>
                <w:delText>Information on</w:delText>
              </w:r>
              <w:r w:rsidR="00CE299B" w:rsidDel="0092410A">
                <w:rPr>
                  <w:rFonts w:ascii="Times New Roman" w:hAnsi="Times New Roman" w:cs="Times New Roman"/>
                  <w:b/>
                  <w:sz w:val="20"/>
                  <w:szCs w:val="20"/>
                  <w:lang w:val="en-US"/>
                </w:rPr>
                <w:delText>:</w:delText>
              </w:r>
              <w:r w:rsidRPr="00A22E73" w:rsidDel="0092410A">
                <w:rPr>
                  <w:rFonts w:ascii="Times New Roman" w:hAnsi="Times New Roman" w:cs="Times New Roman"/>
                  <w:b/>
                  <w:sz w:val="20"/>
                  <w:szCs w:val="20"/>
                  <w:lang w:val="en-US"/>
                </w:rPr>
                <w:delText xml:space="preserve"> </w:delText>
              </w:r>
            </w:del>
            <w:ins w:id="32" w:author="Author">
              <w:r w:rsidR="003538A0">
                <w:rPr>
                  <w:rFonts w:ascii="Times New Roman" w:hAnsi="Times New Roman" w:cs="Times New Roman"/>
                  <w:b/>
                  <w:sz w:val="20"/>
                  <w:szCs w:val="20"/>
                  <w:lang w:val="en-US"/>
                </w:rPr>
                <w:t xml:space="preserve">Eligibility criteria using </w:t>
              </w:r>
            </w:ins>
            <w:r w:rsidRPr="00A22E73">
              <w:rPr>
                <w:rFonts w:ascii="Times New Roman" w:hAnsi="Times New Roman" w:cs="Times New Roman"/>
                <w:b/>
                <w:sz w:val="20"/>
                <w:szCs w:val="20"/>
                <w:lang w:val="en-US"/>
              </w:rPr>
              <w:t>SCR</w:t>
            </w:r>
            <w:ins w:id="33" w:author="Author">
              <w:r w:rsidR="003538A0">
                <w:rPr>
                  <w:rFonts w:ascii="Times New Roman" w:hAnsi="Times New Roman" w:cs="Times New Roman"/>
                  <w:b/>
                  <w:sz w:val="20"/>
                  <w:szCs w:val="20"/>
                  <w:lang w:val="en-US"/>
                </w:rPr>
                <w:t xml:space="preserve"> mortality stress </w:t>
              </w:r>
            </w:ins>
          </w:p>
        </w:tc>
      </w:tr>
      <w:tr w:rsidR="0022443C" w:rsidRPr="00877CCA" w14:paraId="2DAFC719" w14:textId="77777777" w:rsidTr="0092410A">
        <w:tc>
          <w:tcPr>
            <w:tcW w:w="1639" w:type="dxa"/>
            <w:tcBorders>
              <w:top w:val="single" w:sz="4" w:space="0" w:color="auto"/>
              <w:bottom w:val="single" w:sz="4" w:space="0" w:color="auto"/>
            </w:tcBorders>
          </w:tcPr>
          <w:p w14:paraId="414AFBA4" w14:textId="35424409" w:rsidR="0022443C" w:rsidRPr="0065695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07</w:t>
            </w:r>
            <w:r>
              <w:rPr>
                <w:rFonts w:ascii="Times New Roman" w:hAnsi="Times New Roman" w:cs="Times New Roman"/>
                <w:sz w:val="20"/>
                <w:szCs w:val="20"/>
                <w:lang w:val="en-US"/>
              </w:rPr>
              <w:t>0</w:t>
            </w:r>
          </w:p>
        </w:tc>
        <w:tc>
          <w:tcPr>
            <w:tcW w:w="2155" w:type="dxa"/>
            <w:tcBorders>
              <w:top w:val="single" w:sz="4" w:space="0" w:color="auto"/>
              <w:bottom w:val="single" w:sz="4" w:space="0" w:color="auto"/>
            </w:tcBorders>
          </w:tcPr>
          <w:p w14:paraId="74A49A51" w14:textId="77777777" w:rsidR="00D04CBF" w:rsidRPr="002D5FC6" w:rsidRDefault="0033534C">
            <w:pPr>
              <w:rPr>
                <w:rFonts w:ascii="Times New Roman" w:hAnsi="Times New Roman" w:cs="Times New Roman"/>
                <w:sz w:val="20"/>
                <w:szCs w:val="20"/>
                <w:lang w:val="en-US"/>
              </w:rPr>
            </w:pPr>
            <w:r w:rsidRPr="002D5FC6">
              <w:rPr>
                <w:rFonts w:ascii="Times New Roman" w:hAnsi="Times New Roman" w:cs="Times New Roman"/>
                <w:sz w:val="20"/>
                <w:szCs w:val="20"/>
                <w:lang w:val="en-US"/>
              </w:rPr>
              <w:t>Mortality risk stress</w:t>
            </w:r>
            <w:r w:rsidR="0081720A">
              <w:rPr>
                <w:rFonts w:ascii="Times New Roman" w:hAnsi="Times New Roman" w:cs="Times New Roman"/>
                <w:sz w:val="20"/>
                <w:szCs w:val="20"/>
                <w:lang w:val="en-US"/>
              </w:rPr>
              <w:t xml:space="preserve"> for the purpose of the matching adjustment</w:t>
            </w:r>
          </w:p>
        </w:tc>
        <w:tc>
          <w:tcPr>
            <w:tcW w:w="4926" w:type="dxa"/>
            <w:tcBorders>
              <w:top w:val="single" w:sz="4" w:space="0" w:color="auto"/>
              <w:bottom w:val="single" w:sz="4" w:space="0" w:color="auto"/>
            </w:tcBorders>
          </w:tcPr>
          <w:p w14:paraId="0CE91EDA" w14:textId="170A7CFD" w:rsidR="003538A0" w:rsidRDefault="00E807E8" w:rsidP="003478C0">
            <w:pPr>
              <w:rPr>
                <w:ins w:id="34" w:author="Author"/>
                <w:rFonts w:ascii="Times New Roman" w:hAnsi="Times New Roman" w:cs="Times New Roman"/>
                <w:sz w:val="20"/>
                <w:szCs w:val="20"/>
                <w:lang w:val="en-US"/>
              </w:rPr>
            </w:pPr>
            <w:del w:id="35" w:author="Author">
              <w:r w:rsidRPr="009E43EF" w:rsidDel="00B151AB">
                <w:rPr>
                  <w:rFonts w:ascii="Times New Roman" w:hAnsi="Times New Roman" w:cs="Times New Roman"/>
                  <w:sz w:val="20"/>
                  <w:szCs w:val="20"/>
                  <w:lang w:val="en-US"/>
                </w:rPr>
                <w:delText xml:space="preserve">Gross </w:delText>
              </w:r>
              <w:r w:rsidR="0033534C" w:rsidRPr="009E43EF" w:rsidDel="00B151AB">
                <w:rPr>
                  <w:rFonts w:ascii="Times New Roman" w:hAnsi="Times New Roman" w:cs="Times New Roman"/>
                  <w:sz w:val="20"/>
                  <w:szCs w:val="20"/>
                  <w:lang w:val="en-US"/>
                </w:rPr>
                <w:delText>SCR for mortality r</w:delText>
              </w:r>
              <w:r w:rsidR="002D5FC6" w:rsidRPr="009E43EF" w:rsidDel="00B151AB">
                <w:rPr>
                  <w:rFonts w:ascii="Times New Roman" w:hAnsi="Times New Roman" w:cs="Times New Roman"/>
                  <w:sz w:val="20"/>
                  <w:szCs w:val="20"/>
                  <w:lang w:val="en-US"/>
                </w:rPr>
                <w:delText xml:space="preserve">isk </w:delText>
              </w:r>
              <w:r w:rsidRPr="009E43EF" w:rsidDel="00B151AB">
                <w:rPr>
                  <w:rFonts w:ascii="Times New Roman" w:hAnsi="Times New Roman" w:cs="Times New Roman"/>
                  <w:sz w:val="20"/>
                  <w:szCs w:val="20"/>
                  <w:lang w:val="en-US"/>
                </w:rPr>
                <w:delText>set out in Article 77b</w:delText>
              </w:r>
              <w:r w:rsidR="008F6D35" w:rsidDel="00B151AB">
                <w:rPr>
                  <w:rFonts w:ascii="Times New Roman" w:hAnsi="Times New Roman" w:cs="Times New Roman"/>
                  <w:sz w:val="20"/>
                  <w:szCs w:val="20"/>
                  <w:lang w:val="en-US"/>
                </w:rPr>
                <w:delText xml:space="preserve"> </w:delText>
              </w:r>
              <w:r w:rsidRPr="009E43EF" w:rsidDel="00B151AB">
                <w:rPr>
                  <w:rFonts w:ascii="Times New Roman" w:hAnsi="Times New Roman" w:cs="Times New Roman"/>
                  <w:sz w:val="20"/>
                  <w:szCs w:val="20"/>
                  <w:lang w:val="en-US"/>
                </w:rPr>
                <w:delText>(1-f) of Directive 20</w:delText>
              </w:r>
              <w:r w:rsidRPr="008F6D35" w:rsidDel="00B151AB">
                <w:rPr>
                  <w:rFonts w:ascii="Times New Roman" w:hAnsi="Times New Roman" w:cs="Times New Roman"/>
                  <w:sz w:val="20"/>
                  <w:szCs w:val="20"/>
                  <w:lang w:val="en-US"/>
                </w:rPr>
                <w:delText xml:space="preserve">09/138/EC and Article 42 of </w:delText>
              </w:r>
              <w:r w:rsidR="008F6D35" w:rsidRPr="00A22E73" w:rsidDel="00B151AB">
                <w:rPr>
                  <w:rFonts w:ascii="Times New Roman" w:hAnsi="Times New Roman" w:cs="Times New Roman"/>
                  <w:sz w:val="20"/>
                  <w:szCs w:val="20"/>
                  <w:lang w:val="en-US"/>
                </w:rPr>
                <w:delText>Implementing measures</w:delText>
              </w:r>
              <w:r w:rsidRPr="009E43EF" w:rsidDel="00B151AB">
                <w:rPr>
                  <w:rFonts w:ascii="Times New Roman" w:hAnsi="Times New Roman" w:cs="Times New Roman"/>
                  <w:sz w:val="20"/>
                  <w:szCs w:val="20"/>
                  <w:lang w:val="en-US"/>
                </w:rPr>
                <w:delText xml:space="preserve"> </w:delText>
              </w:r>
              <w:r w:rsidR="002D5FC6" w:rsidRPr="009E43EF" w:rsidDel="00B151AB">
                <w:rPr>
                  <w:rFonts w:ascii="Times New Roman" w:hAnsi="Times New Roman" w:cs="Times New Roman"/>
                  <w:sz w:val="20"/>
                  <w:szCs w:val="20"/>
                  <w:lang w:val="en-US"/>
                </w:rPr>
                <w:delText>for each matching portfolio</w:delText>
              </w:r>
              <w:r w:rsidR="009E43EF" w:rsidDel="00B151AB">
                <w:rPr>
                  <w:rFonts w:ascii="Times New Roman" w:hAnsi="Times New Roman" w:cs="Times New Roman"/>
                  <w:sz w:val="20"/>
                  <w:szCs w:val="20"/>
                  <w:lang w:val="en-US"/>
                </w:rPr>
                <w:delText>.</w:delText>
              </w:r>
            </w:del>
            <w:ins w:id="36" w:author="Author">
              <w:r w:rsidR="003538A0">
                <w:rPr>
                  <w:rFonts w:ascii="Times New Roman" w:hAnsi="Times New Roman" w:cs="Times New Roman"/>
                  <w:sz w:val="20"/>
                  <w:szCs w:val="20"/>
                  <w:lang w:val="en-US"/>
                </w:rPr>
                <w:t>Increase of the gross best estimate calculated with the basic risk free rate following a mortality risk stress compared to the gross best estimate calculated with the basic risk rate</w:t>
              </w:r>
              <w:r w:rsidR="00B151AB">
                <w:rPr>
                  <w:rFonts w:ascii="Times New Roman" w:hAnsi="Times New Roman" w:cs="Times New Roman"/>
                  <w:sz w:val="20"/>
                  <w:szCs w:val="20"/>
                  <w:lang w:val="en-US"/>
                </w:rPr>
                <w:t xml:space="preserve">, as set out in Article 77b (1-f) of Directive 2009/138/EC and Article 52 of </w:t>
              </w:r>
              <w:del w:id="37" w:author="Author">
                <w:r w:rsidR="00B151AB" w:rsidDel="005A18B0">
                  <w:rPr>
                    <w:rFonts w:ascii="Times New Roman" w:hAnsi="Times New Roman" w:cs="Times New Roman"/>
                    <w:sz w:val="20"/>
                    <w:szCs w:val="20"/>
                    <w:lang w:val="en-US"/>
                  </w:rPr>
                  <w:delText xml:space="preserve">Commission </w:delText>
                </w:r>
              </w:del>
              <w:r w:rsidR="00B151AB">
                <w:rPr>
                  <w:rFonts w:ascii="Times New Roman" w:hAnsi="Times New Roman" w:cs="Times New Roman"/>
                  <w:sz w:val="20"/>
                  <w:szCs w:val="20"/>
                  <w:lang w:val="en-US"/>
                </w:rPr>
                <w:t xml:space="preserve">Delegated </w:t>
              </w:r>
              <w:del w:id="38" w:author="Author">
                <w:r w:rsidR="00B151AB" w:rsidDel="005A18B0">
                  <w:rPr>
                    <w:rFonts w:ascii="Times New Roman" w:hAnsi="Times New Roman" w:cs="Times New Roman"/>
                    <w:sz w:val="20"/>
                    <w:szCs w:val="20"/>
                    <w:lang w:val="en-US"/>
                  </w:rPr>
                  <w:delText>r</w:delText>
                </w:r>
              </w:del>
              <w:r w:rsidR="005A18B0">
                <w:rPr>
                  <w:rFonts w:ascii="Times New Roman" w:hAnsi="Times New Roman" w:cs="Times New Roman"/>
                  <w:sz w:val="20"/>
                  <w:szCs w:val="20"/>
                  <w:lang w:val="en-US"/>
                </w:rPr>
                <w:t>R</w:t>
              </w:r>
              <w:r w:rsidR="00B151AB">
                <w:rPr>
                  <w:rFonts w:ascii="Times New Roman" w:hAnsi="Times New Roman" w:cs="Times New Roman"/>
                  <w:sz w:val="20"/>
                  <w:szCs w:val="20"/>
                  <w:lang w:val="en-US"/>
                </w:rPr>
                <w:t>egulation</w:t>
              </w:r>
              <w:r w:rsidR="005A18B0">
                <w:rPr>
                  <w:rFonts w:ascii="Times New Roman" w:hAnsi="Times New Roman" w:cs="Times New Roman"/>
                  <w:sz w:val="20"/>
                  <w:szCs w:val="20"/>
                  <w:lang w:val="en-US"/>
                </w:rPr>
                <w:t xml:space="preserve"> 2015/35</w:t>
              </w:r>
              <w:r w:rsidR="00B151AB">
                <w:rPr>
                  <w:rFonts w:ascii="Times New Roman" w:hAnsi="Times New Roman" w:cs="Times New Roman"/>
                  <w:sz w:val="20"/>
                  <w:szCs w:val="20"/>
                  <w:lang w:val="en-US"/>
                </w:rPr>
                <w:t>.</w:t>
              </w:r>
            </w:ins>
          </w:p>
          <w:p w14:paraId="69C10A29" w14:textId="2131C1EB" w:rsidR="003538A0" w:rsidRPr="009E43EF" w:rsidRDefault="003538A0" w:rsidP="003478C0">
            <w:pPr>
              <w:rPr>
                <w:rFonts w:ascii="Times New Roman" w:hAnsi="Times New Roman" w:cs="Times New Roman"/>
                <w:sz w:val="20"/>
                <w:szCs w:val="20"/>
                <w:lang w:val="en-US"/>
              </w:rPr>
            </w:pPr>
          </w:p>
        </w:tc>
      </w:tr>
      <w:tr w:rsidR="00473C62" w:rsidRPr="00F658F1" w14:paraId="24A571BD" w14:textId="77777777" w:rsidTr="0092410A">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14:paraId="0CC60B20" w14:textId="665159CC" w:rsidR="00473C62" w:rsidRPr="00947975" w:rsidRDefault="00473C62" w:rsidP="00CE299B">
            <w:pPr>
              <w:rPr>
                <w:rFonts w:ascii="Times New Roman" w:hAnsi="Times New Roman" w:cs="Times New Roman"/>
                <w:b/>
                <w:sz w:val="20"/>
                <w:szCs w:val="20"/>
                <w:lang w:val="en-US"/>
              </w:rPr>
            </w:pPr>
            <w:del w:id="39" w:author="Author">
              <w:r w:rsidRPr="00473C62" w:rsidDel="0092410A">
                <w:rPr>
                  <w:rFonts w:ascii="Times New Roman" w:hAnsi="Times New Roman" w:cs="Times New Roman"/>
                  <w:b/>
                  <w:sz w:val="20"/>
                  <w:szCs w:val="20"/>
                  <w:lang w:val="en-US"/>
                </w:rPr>
                <w:delText>Information on</w:delText>
              </w:r>
              <w:r w:rsidR="00CE299B" w:rsidDel="0092410A">
                <w:rPr>
                  <w:rFonts w:ascii="Times New Roman" w:hAnsi="Times New Roman" w:cs="Times New Roman"/>
                  <w:b/>
                  <w:sz w:val="20"/>
                  <w:szCs w:val="20"/>
                  <w:lang w:val="en-US"/>
                </w:rPr>
                <w:delText>:</w:delText>
              </w:r>
              <w:r w:rsidRPr="00473C62" w:rsidDel="0092410A">
                <w:rPr>
                  <w:rFonts w:ascii="Times New Roman" w:hAnsi="Times New Roman" w:cs="Times New Roman"/>
                  <w:b/>
                  <w:sz w:val="20"/>
                  <w:szCs w:val="20"/>
                  <w:lang w:val="en-US"/>
                </w:rPr>
                <w:delText xml:space="preserve"> </w:delText>
              </w:r>
            </w:del>
            <w:r w:rsidR="00CE299B">
              <w:rPr>
                <w:rFonts w:ascii="Times New Roman" w:hAnsi="Times New Roman" w:cs="Times New Roman"/>
                <w:b/>
                <w:sz w:val="20"/>
                <w:szCs w:val="20"/>
                <w:lang w:val="en-US"/>
              </w:rPr>
              <w:t>P</w:t>
            </w:r>
            <w:r w:rsidRPr="00473C62">
              <w:rPr>
                <w:rFonts w:ascii="Times New Roman" w:hAnsi="Times New Roman" w:cs="Times New Roman"/>
                <w:b/>
                <w:sz w:val="20"/>
                <w:szCs w:val="20"/>
                <w:lang w:val="en-US"/>
              </w:rPr>
              <w:t>ortfolio</w:t>
            </w:r>
          </w:p>
        </w:tc>
      </w:tr>
      <w:tr w:rsidR="0022443C" w:rsidRPr="00877CCA" w14:paraId="6D90E91B" w14:textId="77777777" w:rsidTr="00A22E73">
        <w:tc>
          <w:tcPr>
            <w:tcW w:w="1639" w:type="dxa"/>
          </w:tcPr>
          <w:p w14:paraId="4B75DBC1" w14:textId="174818A0"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0/R00</w:t>
            </w:r>
            <w:r w:rsidR="00934352">
              <w:rPr>
                <w:rFonts w:ascii="Times New Roman" w:hAnsi="Times New Roman" w:cs="Times New Roman"/>
                <w:sz w:val="20"/>
                <w:szCs w:val="20"/>
                <w:lang w:val="en-US"/>
              </w:rPr>
              <w:t>8</w:t>
            </w:r>
            <w:r>
              <w:rPr>
                <w:rFonts w:ascii="Times New Roman" w:hAnsi="Times New Roman" w:cs="Times New Roman"/>
                <w:sz w:val="20"/>
                <w:szCs w:val="20"/>
                <w:lang w:val="en-US"/>
              </w:rPr>
              <w:t>0</w:t>
            </w:r>
          </w:p>
        </w:tc>
        <w:tc>
          <w:tcPr>
            <w:tcW w:w="2155" w:type="dxa"/>
          </w:tcPr>
          <w:p w14:paraId="037C5482" w14:textId="77777777" w:rsidR="0022443C" w:rsidRPr="002D5FC6" w:rsidRDefault="0022443C">
            <w:pPr>
              <w:rPr>
                <w:rFonts w:ascii="Times New Roman" w:hAnsi="Times New Roman" w:cs="Times New Roman"/>
                <w:sz w:val="20"/>
                <w:szCs w:val="20"/>
                <w:lang w:val="en-US"/>
              </w:rPr>
            </w:pPr>
            <w:r>
              <w:rPr>
                <w:rFonts w:ascii="Times New Roman" w:hAnsi="Times New Roman" w:cs="Times New Roman"/>
                <w:sz w:val="20"/>
                <w:szCs w:val="20"/>
                <w:lang w:val="en-US"/>
              </w:rPr>
              <w:t>Market value of the assets of the portfolio</w:t>
            </w:r>
          </w:p>
        </w:tc>
        <w:tc>
          <w:tcPr>
            <w:tcW w:w="4926" w:type="dxa"/>
          </w:tcPr>
          <w:p w14:paraId="53C2A716" w14:textId="45B8E0AE" w:rsidR="0022443C" w:rsidRPr="00A22E73" w:rsidRDefault="0022443C">
            <w:pPr>
              <w:rPr>
                <w:rFonts w:ascii="Times New Roman" w:hAnsi="Times New Roman" w:cs="Times New Roman"/>
                <w:sz w:val="20"/>
                <w:szCs w:val="20"/>
                <w:lang w:val="en-GB"/>
              </w:rPr>
            </w:pPr>
            <w:r>
              <w:rPr>
                <w:rFonts w:ascii="Times New Roman" w:hAnsi="Times New Roman" w:cs="Times New Roman"/>
                <w:sz w:val="20"/>
                <w:szCs w:val="20"/>
                <w:lang w:val="en-US"/>
              </w:rPr>
              <w:t>Solvency II value of the assets of the portfolio</w:t>
            </w:r>
            <w:r w:rsidR="00934352" w:rsidRPr="00A22E73">
              <w:rPr>
                <w:rFonts w:ascii="Times New Roman" w:hAnsi="Times New Roman" w:cs="Times New Roman"/>
                <w:sz w:val="20"/>
                <w:szCs w:val="20"/>
                <w:lang w:val="en-GB"/>
              </w:rPr>
              <w:t>.</w:t>
            </w:r>
          </w:p>
        </w:tc>
      </w:tr>
      <w:tr w:rsidR="0022443C" w:rsidRPr="00877CCA" w14:paraId="41DB6E2E" w14:textId="77777777" w:rsidTr="00A22E73">
        <w:tc>
          <w:tcPr>
            <w:tcW w:w="1639" w:type="dxa"/>
          </w:tcPr>
          <w:p w14:paraId="6B4BA326" w14:textId="6DBEB910" w:rsidR="002D5FC6" w:rsidRDefault="002D5FC6">
            <w:pPr>
              <w:rPr>
                <w:rFonts w:ascii="Times New Roman" w:hAnsi="Times New Roman" w:cs="Times New Roman"/>
                <w:sz w:val="20"/>
                <w:szCs w:val="20"/>
                <w:lang w:val="en-US"/>
              </w:rPr>
            </w:pPr>
          </w:p>
          <w:p w14:paraId="4FBEC9D6" w14:textId="397F75CE"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09</w:t>
            </w:r>
            <w:r>
              <w:rPr>
                <w:rFonts w:ascii="Times New Roman" w:hAnsi="Times New Roman" w:cs="Times New Roman"/>
                <w:sz w:val="20"/>
                <w:szCs w:val="20"/>
                <w:lang w:val="en-US"/>
              </w:rPr>
              <w:t>0</w:t>
            </w:r>
          </w:p>
        </w:tc>
        <w:tc>
          <w:tcPr>
            <w:tcW w:w="2155" w:type="dxa"/>
          </w:tcPr>
          <w:p w14:paraId="6551F945" w14:textId="77777777" w:rsidR="002D5FC6" w:rsidRPr="002D5FC6" w:rsidRDefault="002D5FC6">
            <w:pPr>
              <w:rPr>
                <w:rFonts w:ascii="Times New Roman" w:hAnsi="Times New Roman" w:cs="Times New Roman"/>
                <w:sz w:val="20"/>
                <w:szCs w:val="20"/>
                <w:lang w:val="en-US"/>
              </w:rPr>
            </w:pPr>
            <w:r w:rsidRPr="002D5FC6">
              <w:rPr>
                <w:rFonts w:ascii="Times New Roman" w:hAnsi="Times New Roman" w:cs="Times New Roman"/>
                <w:sz w:val="20"/>
                <w:szCs w:val="20"/>
                <w:lang w:val="en-US"/>
              </w:rPr>
              <w:t>Market value of assets linked to inflation</w:t>
            </w:r>
          </w:p>
        </w:tc>
        <w:tc>
          <w:tcPr>
            <w:tcW w:w="4926" w:type="dxa"/>
          </w:tcPr>
          <w:p w14:paraId="14D4C6CD" w14:textId="7E067376" w:rsidR="002D5FC6"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Solvency II v</w:t>
            </w:r>
            <w:r w:rsidR="00276BCE" w:rsidRPr="009E43EF">
              <w:rPr>
                <w:rFonts w:ascii="Times New Roman" w:hAnsi="Times New Roman" w:cs="Times New Roman"/>
                <w:sz w:val="20"/>
                <w:szCs w:val="20"/>
                <w:lang w:val="en-US"/>
              </w:rPr>
              <w:t>alue of the assets with return linked to inflation</w:t>
            </w:r>
            <w:r w:rsidR="0081720A" w:rsidRPr="009E43EF">
              <w:rPr>
                <w:rFonts w:ascii="Times New Roman" w:hAnsi="Times New Roman" w:cs="Times New Roman"/>
                <w:sz w:val="20"/>
                <w:szCs w:val="20"/>
                <w:lang w:val="en-US"/>
              </w:rPr>
              <w:t xml:space="preserve"> (Article 77b</w:t>
            </w:r>
            <w:r w:rsidR="008F6D35">
              <w:rPr>
                <w:rFonts w:ascii="Times New Roman" w:hAnsi="Times New Roman" w:cs="Times New Roman"/>
                <w:sz w:val="20"/>
                <w:szCs w:val="20"/>
                <w:lang w:val="en-US"/>
              </w:rPr>
              <w:t xml:space="preserve"> </w:t>
            </w:r>
            <w:r w:rsidR="0081720A" w:rsidRPr="009E43EF">
              <w:rPr>
                <w:rFonts w:ascii="Times New Roman" w:hAnsi="Times New Roman" w:cs="Times New Roman"/>
                <w:sz w:val="20"/>
                <w:szCs w:val="20"/>
                <w:lang w:val="en-US"/>
              </w:rPr>
              <w:t>(1) of Directive 2009/138/EC)</w:t>
            </w:r>
            <w:r w:rsidR="009E43EF">
              <w:rPr>
                <w:rFonts w:ascii="Times New Roman" w:hAnsi="Times New Roman" w:cs="Times New Roman"/>
                <w:sz w:val="20"/>
                <w:szCs w:val="20"/>
                <w:lang w:val="en-US"/>
              </w:rPr>
              <w:t>.</w:t>
            </w:r>
          </w:p>
        </w:tc>
      </w:tr>
      <w:tr w:rsidR="0022443C" w:rsidRPr="00877CCA" w14:paraId="1D813FC9" w14:textId="77777777" w:rsidTr="00A22E73">
        <w:tc>
          <w:tcPr>
            <w:tcW w:w="1639" w:type="dxa"/>
          </w:tcPr>
          <w:p w14:paraId="1A1EAE09" w14:textId="002F33CC" w:rsidR="0022443C" w:rsidRDefault="0022443C">
            <w:pPr>
              <w:rPr>
                <w:rFonts w:ascii="Times New Roman" w:hAnsi="Times New Roman" w:cs="Times New Roman"/>
                <w:sz w:val="20"/>
                <w:szCs w:val="20"/>
                <w:lang w:val="en-US"/>
              </w:rPr>
            </w:pPr>
          </w:p>
          <w:p w14:paraId="26074226" w14:textId="728FD3FD" w:rsidR="002D5FC6"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10</w:t>
            </w:r>
            <w:r>
              <w:rPr>
                <w:rFonts w:ascii="Times New Roman" w:hAnsi="Times New Roman" w:cs="Times New Roman"/>
                <w:sz w:val="20"/>
                <w:szCs w:val="20"/>
                <w:lang w:val="en-US"/>
              </w:rPr>
              <w:t>0</w:t>
            </w:r>
          </w:p>
        </w:tc>
        <w:tc>
          <w:tcPr>
            <w:tcW w:w="2155" w:type="dxa"/>
          </w:tcPr>
          <w:p w14:paraId="7F816C17" w14:textId="522E2FAB" w:rsidR="002D5FC6" w:rsidRPr="002D5FC6" w:rsidRDefault="0081720A" w:rsidP="00FF4D18">
            <w:pPr>
              <w:rPr>
                <w:rFonts w:ascii="Times New Roman" w:hAnsi="Times New Roman" w:cs="Times New Roman"/>
                <w:sz w:val="20"/>
                <w:szCs w:val="20"/>
                <w:lang w:val="en-US"/>
              </w:rPr>
            </w:pPr>
            <w:r>
              <w:rPr>
                <w:rFonts w:ascii="Times New Roman" w:hAnsi="Times New Roman" w:cs="Times New Roman"/>
                <w:sz w:val="20"/>
                <w:szCs w:val="20"/>
                <w:lang w:val="en-US"/>
              </w:rPr>
              <w:t xml:space="preserve">Best estimate </w:t>
            </w:r>
            <w:del w:id="40" w:author="Author">
              <w:r w:rsidR="00276BCE" w:rsidRPr="002D5FC6" w:rsidDel="00FF4D18">
                <w:rPr>
                  <w:rFonts w:ascii="Times New Roman" w:hAnsi="Times New Roman" w:cs="Times New Roman"/>
                  <w:sz w:val="20"/>
                  <w:szCs w:val="20"/>
                  <w:lang w:val="en-US"/>
                </w:rPr>
                <w:delText xml:space="preserve"> </w:delText>
              </w:r>
            </w:del>
            <w:r w:rsidR="00276BCE" w:rsidRPr="002D5FC6">
              <w:rPr>
                <w:rFonts w:ascii="Times New Roman" w:hAnsi="Times New Roman" w:cs="Times New Roman"/>
                <w:sz w:val="20"/>
                <w:szCs w:val="20"/>
                <w:lang w:val="en-US"/>
              </w:rPr>
              <w:t xml:space="preserve">linked to inflation </w:t>
            </w:r>
          </w:p>
        </w:tc>
        <w:tc>
          <w:tcPr>
            <w:tcW w:w="4926" w:type="dxa"/>
          </w:tcPr>
          <w:p w14:paraId="231CA8B7" w14:textId="12C481FB" w:rsidR="002D5FC6"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 xml:space="preserve">Amount of </w:t>
            </w:r>
            <w:r w:rsidR="0081720A" w:rsidRPr="009E43EF">
              <w:rPr>
                <w:rFonts w:ascii="Times New Roman" w:hAnsi="Times New Roman" w:cs="Times New Roman"/>
                <w:sz w:val="20"/>
                <w:szCs w:val="20"/>
                <w:lang w:val="en-US"/>
              </w:rPr>
              <w:t>best estimate of cash flows of</w:t>
            </w:r>
            <w:r w:rsidRPr="009E43EF">
              <w:rPr>
                <w:rFonts w:ascii="Times New Roman" w:hAnsi="Times New Roman" w:cs="Times New Roman"/>
                <w:sz w:val="20"/>
                <w:szCs w:val="20"/>
                <w:lang w:val="en-US"/>
              </w:rPr>
              <w:t xml:space="preserve"> the insurance or reinsurance obligations</w:t>
            </w:r>
            <w:r w:rsidR="0081720A" w:rsidRPr="009E43EF">
              <w:rPr>
                <w:rFonts w:ascii="Times New Roman" w:hAnsi="Times New Roman" w:cs="Times New Roman"/>
                <w:sz w:val="20"/>
                <w:szCs w:val="20"/>
                <w:lang w:val="en-US"/>
              </w:rPr>
              <w:t xml:space="preserve"> that</w:t>
            </w:r>
            <w:r w:rsidRPr="009E43EF">
              <w:rPr>
                <w:rFonts w:ascii="Times New Roman" w:hAnsi="Times New Roman" w:cs="Times New Roman"/>
                <w:sz w:val="20"/>
                <w:szCs w:val="20"/>
                <w:lang w:val="en-US"/>
              </w:rPr>
              <w:t xml:space="preserve"> depend on inflation</w:t>
            </w:r>
            <w:r w:rsidR="009E43EF">
              <w:rPr>
                <w:rFonts w:ascii="Times New Roman" w:hAnsi="Times New Roman" w:cs="Times New Roman"/>
                <w:sz w:val="20"/>
                <w:szCs w:val="20"/>
                <w:lang w:val="en-US"/>
              </w:rPr>
              <w:t>.</w:t>
            </w:r>
          </w:p>
        </w:tc>
      </w:tr>
      <w:tr w:rsidR="0022443C" w:rsidRPr="00877CCA" w14:paraId="5748533C" w14:textId="77777777" w:rsidTr="00A22E73">
        <w:tc>
          <w:tcPr>
            <w:tcW w:w="1639" w:type="dxa"/>
          </w:tcPr>
          <w:p w14:paraId="6EFF5677" w14:textId="7C8DA51E"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11</w:t>
            </w:r>
            <w:r>
              <w:rPr>
                <w:rFonts w:ascii="Times New Roman" w:hAnsi="Times New Roman" w:cs="Times New Roman"/>
                <w:sz w:val="20"/>
                <w:szCs w:val="20"/>
                <w:lang w:val="en-US"/>
              </w:rPr>
              <w:t>0</w:t>
            </w:r>
          </w:p>
        </w:tc>
        <w:tc>
          <w:tcPr>
            <w:tcW w:w="2155" w:type="dxa"/>
          </w:tcPr>
          <w:p w14:paraId="54A50BDE" w14:textId="77777777" w:rsidR="002D5FC6" w:rsidRPr="002D5FC6" w:rsidRDefault="00276BCE">
            <w:pPr>
              <w:rPr>
                <w:rFonts w:ascii="Times New Roman" w:hAnsi="Times New Roman" w:cs="Times New Roman"/>
                <w:sz w:val="20"/>
                <w:szCs w:val="20"/>
                <w:lang w:val="en-US"/>
              </w:rPr>
            </w:pPr>
            <w:r w:rsidRPr="002D5FC6">
              <w:rPr>
                <w:rFonts w:ascii="Times New Roman" w:hAnsi="Times New Roman" w:cs="Times New Roman"/>
                <w:sz w:val="20"/>
                <w:szCs w:val="20"/>
                <w:lang w:val="en-US"/>
              </w:rPr>
              <w:t>Market value assets where third party can change the cash flows</w:t>
            </w:r>
          </w:p>
        </w:tc>
        <w:tc>
          <w:tcPr>
            <w:tcW w:w="4926" w:type="dxa"/>
          </w:tcPr>
          <w:p w14:paraId="5AC51F22" w14:textId="7116DF28" w:rsidR="002D5FC6" w:rsidRPr="00934352" w:rsidRDefault="00276BCE">
            <w:pPr>
              <w:rPr>
                <w:rFonts w:ascii="Times New Roman" w:hAnsi="Times New Roman" w:cs="Times New Roman"/>
                <w:sz w:val="20"/>
                <w:szCs w:val="20"/>
                <w:lang w:val="en-US"/>
              </w:rPr>
            </w:pPr>
            <w:r w:rsidRPr="00934352">
              <w:rPr>
                <w:rFonts w:ascii="Times New Roman" w:hAnsi="Times New Roman" w:cs="Times New Roman"/>
                <w:sz w:val="20"/>
                <w:szCs w:val="20"/>
                <w:lang w:val="en-US"/>
              </w:rPr>
              <w:t>Value of the assets where third party can change the cash flows</w:t>
            </w:r>
            <w:r w:rsidR="0081720A" w:rsidRPr="00934352">
              <w:rPr>
                <w:rFonts w:ascii="Times New Roman" w:hAnsi="Times New Roman" w:cs="Times New Roman"/>
                <w:sz w:val="20"/>
                <w:szCs w:val="20"/>
                <w:lang w:val="en-US"/>
              </w:rPr>
              <w:t xml:space="preserve"> (Article 77b</w:t>
            </w:r>
            <w:r w:rsidR="008F6D35">
              <w:rPr>
                <w:rFonts w:ascii="Times New Roman" w:hAnsi="Times New Roman" w:cs="Times New Roman"/>
                <w:sz w:val="20"/>
                <w:szCs w:val="20"/>
                <w:lang w:val="en-US"/>
              </w:rPr>
              <w:t xml:space="preserve"> </w:t>
            </w:r>
            <w:r w:rsidR="0081720A" w:rsidRPr="00934352">
              <w:rPr>
                <w:rFonts w:ascii="Times New Roman" w:hAnsi="Times New Roman" w:cs="Times New Roman"/>
                <w:sz w:val="20"/>
                <w:szCs w:val="20"/>
                <w:lang w:val="en-US"/>
              </w:rPr>
              <w:t>(1) of Directive 2009/138/EC)</w:t>
            </w:r>
            <w:r w:rsidR="009E43EF" w:rsidRPr="00934352">
              <w:rPr>
                <w:rFonts w:ascii="Times New Roman" w:hAnsi="Times New Roman" w:cs="Times New Roman"/>
                <w:sz w:val="20"/>
                <w:szCs w:val="20"/>
                <w:lang w:val="en-US"/>
              </w:rPr>
              <w:t>.</w:t>
            </w:r>
          </w:p>
        </w:tc>
      </w:tr>
      <w:tr w:rsidR="00941203" w:rsidRPr="00877CCA" w14:paraId="2ADA0A2B" w14:textId="77777777" w:rsidTr="00A22E73">
        <w:tc>
          <w:tcPr>
            <w:tcW w:w="1639" w:type="dxa"/>
          </w:tcPr>
          <w:p w14:paraId="1B728787" w14:textId="7F539CF2" w:rsidR="00941203" w:rsidDel="0022443C" w:rsidRDefault="00934352">
            <w:pPr>
              <w:rPr>
                <w:rFonts w:ascii="Times New Roman" w:hAnsi="Times New Roman" w:cs="Times New Roman"/>
                <w:sz w:val="20"/>
                <w:szCs w:val="20"/>
                <w:lang w:val="en-US"/>
              </w:rPr>
            </w:pPr>
            <w:r>
              <w:rPr>
                <w:rFonts w:ascii="Times New Roman" w:hAnsi="Times New Roman" w:cs="Times New Roman"/>
                <w:sz w:val="20"/>
                <w:szCs w:val="20"/>
                <w:lang w:val="en-US"/>
              </w:rPr>
              <w:t>C0010/R0120</w:t>
            </w:r>
          </w:p>
        </w:tc>
        <w:tc>
          <w:tcPr>
            <w:tcW w:w="2155" w:type="dxa"/>
          </w:tcPr>
          <w:p w14:paraId="13C606A2" w14:textId="4BF5ECFC" w:rsidR="00941203" w:rsidRPr="002D5FC6" w:rsidRDefault="00941203">
            <w:pPr>
              <w:rPr>
                <w:rFonts w:ascii="Times New Roman" w:hAnsi="Times New Roman" w:cs="Times New Roman"/>
                <w:sz w:val="20"/>
                <w:szCs w:val="20"/>
                <w:lang w:val="en-US"/>
              </w:rPr>
            </w:pPr>
            <w:r>
              <w:rPr>
                <w:rFonts w:ascii="Times New Roman" w:hAnsi="Times New Roman" w:cs="Times New Roman"/>
                <w:sz w:val="20"/>
                <w:szCs w:val="20"/>
                <w:lang w:val="en-US"/>
              </w:rPr>
              <w:t xml:space="preserve">Return on assets – portfolio assets </w:t>
            </w:r>
          </w:p>
        </w:tc>
        <w:tc>
          <w:tcPr>
            <w:tcW w:w="4926" w:type="dxa"/>
          </w:tcPr>
          <w:p w14:paraId="2EF93E5C" w14:textId="010E557A" w:rsidR="00941203" w:rsidRPr="00934352" w:rsidRDefault="00941203">
            <w:pPr>
              <w:rPr>
                <w:rFonts w:ascii="Times New Roman" w:hAnsi="Times New Roman" w:cs="Times New Roman"/>
                <w:sz w:val="20"/>
                <w:szCs w:val="20"/>
                <w:lang w:val="en-US"/>
              </w:rPr>
            </w:pPr>
            <w:r w:rsidRPr="00A22E73">
              <w:rPr>
                <w:rFonts w:ascii="Times New Roman" w:hAnsi="Times New Roman" w:cs="Times New Roman"/>
                <w:sz w:val="20"/>
                <w:szCs w:val="20"/>
                <w:lang w:val="en-GB"/>
              </w:rPr>
              <w:t>Identify the de-risked Internal Rate of Return (IRR) of the assets linked to any matching adjustment portfolio measured as the discount rate at which the present value of the cash outflows of an asset equals the present value of its de-risked cash inflows.</w:t>
            </w:r>
          </w:p>
        </w:tc>
      </w:tr>
      <w:tr w:rsidR="0022443C" w:rsidRPr="00877CCA" w14:paraId="32C1FCDA" w14:textId="77777777" w:rsidTr="00A22E73">
        <w:tc>
          <w:tcPr>
            <w:tcW w:w="1639" w:type="dxa"/>
          </w:tcPr>
          <w:p w14:paraId="0DA65B81" w14:textId="59D90EA5"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13</w:t>
            </w:r>
            <w:r>
              <w:rPr>
                <w:rFonts w:ascii="Times New Roman" w:hAnsi="Times New Roman" w:cs="Times New Roman"/>
                <w:sz w:val="20"/>
                <w:szCs w:val="20"/>
                <w:lang w:val="en-US"/>
              </w:rPr>
              <w:t>0</w:t>
            </w:r>
          </w:p>
        </w:tc>
        <w:tc>
          <w:tcPr>
            <w:tcW w:w="2155" w:type="dxa"/>
          </w:tcPr>
          <w:p w14:paraId="42112EDE" w14:textId="77777777"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 xml:space="preserve">Market value of </w:t>
            </w:r>
            <w:proofErr w:type="spellStart"/>
            <w:r w:rsidR="00187ACE" w:rsidRPr="009E43EF">
              <w:rPr>
                <w:rFonts w:ascii="Times New Roman" w:hAnsi="Times New Roman" w:cs="Times New Roman"/>
                <w:sz w:val="20"/>
                <w:szCs w:val="20"/>
                <w:lang w:val="en-US"/>
              </w:rPr>
              <w:t>surrended</w:t>
            </w:r>
            <w:proofErr w:type="spellEnd"/>
            <w:r w:rsidR="00187ACE" w:rsidRPr="009E43EF">
              <w:rPr>
                <w:rFonts w:ascii="Times New Roman" w:hAnsi="Times New Roman" w:cs="Times New Roman"/>
                <w:sz w:val="20"/>
                <w:szCs w:val="20"/>
                <w:lang w:val="en-US"/>
              </w:rPr>
              <w:t xml:space="preserve"> contracts </w:t>
            </w:r>
          </w:p>
        </w:tc>
        <w:tc>
          <w:tcPr>
            <w:tcW w:w="4926" w:type="dxa"/>
          </w:tcPr>
          <w:p w14:paraId="283FCDAC" w14:textId="46C0A457" w:rsidR="00276BCE" w:rsidRPr="00934352" w:rsidRDefault="00187ACE" w:rsidP="00D86F41">
            <w:pPr>
              <w:rPr>
                <w:rFonts w:ascii="Times New Roman" w:hAnsi="Times New Roman" w:cs="Times New Roman"/>
                <w:sz w:val="20"/>
                <w:szCs w:val="20"/>
                <w:lang w:val="en-US"/>
              </w:rPr>
            </w:pPr>
            <w:r w:rsidRPr="00934352">
              <w:rPr>
                <w:rFonts w:ascii="Times New Roman" w:hAnsi="Times New Roman" w:cs="Times New Roman"/>
                <w:sz w:val="20"/>
                <w:szCs w:val="20"/>
                <w:lang w:val="en-US"/>
              </w:rPr>
              <w:t xml:space="preserve">Value of the </w:t>
            </w:r>
            <w:r w:rsidR="00E467A0" w:rsidRPr="00934352">
              <w:rPr>
                <w:rFonts w:ascii="Times New Roman" w:hAnsi="Times New Roman" w:cs="Times New Roman"/>
                <w:sz w:val="20"/>
                <w:szCs w:val="20"/>
                <w:lang w:val="en-US"/>
              </w:rPr>
              <w:t xml:space="preserve">best estimate </w:t>
            </w:r>
            <w:r w:rsidRPr="00934352">
              <w:rPr>
                <w:rFonts w:ascii="Times New Roman" w:hAnsi="Times New Roman" w:cs="Times New Roman"/>
                <w:sz w:val="20"/>
                <w:szCs w:val="20"/>
                <w:lang w:val="en-US"/>
              </w:rPr>
              <w:t xml:space="preserve">of the </w:t>
            </w:r>
            <w:r w:rsidR="00E467A0" w:rsidRPr="00934352">
              <w:rPr>
                <w:rFonts w:ascii="Times New Roman" w:hAnsi="Times New Roman" w:cs="Times New Roman"/>
                <w:sz w:val="20"/>
                <w:szCs w:val="20"/>
                <w:lang w:val="en-US"/>
              </w:rPr>
              <w:t xml:space="preserve">insurance and reinsurance obligations </w:t>
            </w:r>
            <w:ins w:id="41" w:author="Author">
              <w:r w:rsidR="00D86F41">
                <w:rPr>
                  <w:rFonts w:ascii="Times New Roman" w:hAnsi="Times New Roman" w:cs="Times New Roman"/>
                  <w:sz w:val="20"/>
                  <w:szCs w:val="20"/>
                  <w:lang w:val="en-US"/>
                </w:rPr>
                <w:t xml:space="preserve">stemming from contracts </w:t>
              </w:r>
              <w:r w:rsidR="00D86F41">
                <w:rPr>
                  <w:rFonts w:ascii="Times New Roman" w:hAnsi="Times New Roman" w:cs="Times New Roman"/>
                  <w:color w:val="FF0000"/>
                  <w:sz w:val="20"/>
                  <w:szCs w:val="20"/>
                  <w:lang w:val="en-US"/>
                </w:rPr>
                <w:t xml:space="preserve">underlying each matching adjustment portfolio which have been </w:t>
              </w:r>
            </w:ins>
            <w:del w:id="42" w:author="Author">
              <w:r w:rsidR="00B13A2E" w:rsidRPr="00934352" w:rsidDel="00D86F41">
                <w:rPr>
                  <w:rFonts w:ascii="Times New Roman" w:hAnsi="Times New Roman" w:cs="Times New Roman"/>
                  <w:sz w:val="20"/>
                  <w:szCs w:val="20"/>
                  <w:lang w:val="en-US"/>
                </w:rPr>
                <w:delText xml:space="preserve">where the </w:delText>
              </w:r>
            </w:del>
            <w:r w:rsidR="00B13A2E" w:rsidRPr="00934352">
              <w:rPr>
                <w:rFonts w:ascii="Times New Roman" w:hAnsi="Times New Roman" w:cs="Times New Roman"/>
                <w:sz w:val="20"/>
                <w:szCs w:val="20"/>
                <w:lang w:val="en-US"/>
              </w:rPr>
              <w:t>surrende</w:t>
            </w:r>
            <w:ins w:id="43" w:author="Author">
              <w:r w:rsidR="00D86F41">
                <w:rPr>
                  <w:rFonts w:ascii="Times New Roman" w:hAnsi="Times New Roman" w:cs="Times New Roman"/>
                  <w:sz w:val="20"/>
                  <w:szCs w:val="20"/>
                  <w:lang w:val="en-US"/>
                </w:rPr>
                <w:t xml:space="preserve">red </w:t>
              </w:r>
            </w:ins>
            <w:del w:id="44" w:author="Author">
              <w:r w:rsidR="00B13A2E" w:rsidRPr="00934352" w:rsidDel="00D86F41">
                <w:rPr>
                  <w:rFonts w:ascii="Times New Roman" w:hAnsi="Times New Roman" w:cs="Times New Roman"/>
                  <w:sz w:val="20"/>
                  <w:szCs w:val="20"/>
                  <w:lang w:val="en-US"/>
                </w:rPr>
                <w:delText>r rights have been</w:delText>
              </w:r>
              <w:r w:rsidRPr="00934352" w:rsidDel="00D86F41">
                <w:rPr>
                  <w:rFonts w:ascii="Times New Roman" w:hAnsi="Times New Roman" w:cs="Times New Roman"/>
                  <w:sz w:val="20"/>
                  <w:szCs w:val="20"/>
                  <w:lang w:val="en-US"/>
                </w:rPr>
                <w:delText xml:space="preserve"> exercised </w:delText>
              </w:r>
            </w:del>
            <w:r w:rsidRPr="00934352">
              <w:rPr>
                <w:rFonts w:ascii="Times New Roman" w:hAnsi="Times New Roman" w:cs="Times New Roman"/>
                <w:sz w:val="20"/>
                <w:szCs w:val="20"/>
                <w:lang w:val="en-US"/>
              </w:rPr>
              <w:t>during the reporting period</w:t>
            </w:r>
            <w:del w:id="45" w:author="Author">
              <w:r w:rsidR="00E467A0" w:rsidRPr="00934352" w:rsidDel="00D86F41">
                <w:rPr>
                  <w:rFonts w:ascii="Times New Roman" w:hAnsi="Times New Roman" w:cs="Times New Roman"/>
                  <w:sz w:val="20"/>
                  <w:szCs w:val="20"/>
                  <w:lang w:val="en-US"/>
                </w:rPr>
                <w:delText xml:space="preserve"> related to insurance and reinsur</w:delText>
              </w:r>
              <w:r w:rsidR="006E6230" w:rsidRPr="00934352" w:rsidDel="00D86F41">
                <w:rPr>
                  <w:rFonts w:ascii="Times New Roman" w:hAnsi="Times New Roman" w:cs="Times New Roman"/>
                  <w:sz w:val="20"/>
                  <w:szCs w:val="20"/>
                  <w:lang w:val="en-US"/>
                </w:rPr>
                <w:delText>ance</w:delText>
              </w:r>
              <w:r w:rsidR="00E467A0" w:rsidRPr="00934352" w:rsidDel="00D86F41">
                <w:rPr>
                  <w:rFonts w:ascii="Times New Roman" w:hAnsi="Times New Roman" w:cs="Times New Roman"/>
                  <w:sz w:val="20"/>
                  <w:szCs w:val="20"/>
                  <w:lang w:val="en-US"/>
                </w:rPr>
                <w:delText xml:space="preserve"> obligations of each matching portfolio</w:delText>
              </w:r>
            </w:del>
            <w:r w:rsidR="009E43EF" w:rsidRPr="00934352">
              <w:rPr>
                <w:rFonts w:ascii="Times New Roman" w:hAnsi="Times New Roman" w:cs="Times New Roman"/>
                <w:sz w:val="20"/>
                <w:szCs w:val="20"/>
                <w:lang w:val="en-US"/>
              </w:rPr>
              <w:t>.</w:t>
            </w:r>
          </w:p>
        </w:tc>
      </w:tr>
      <w:tr w:rsidR="0022443C" w:rsidRPr="00877CCA" w14:paraId="37450A66" w14:textId="77777777" w:rsidTr="00A22E73">
        <w:tc>
          <w:tcPr>
            <w:tcW w:w="1639" w:type="dxa"/>
          </w:tcPr>
          <w:p w14:paraId="50548797" w14:textId="4A625107"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14</w:t>
            </w:r>
            <w:r>
              <w:rPr>
                <w:rFonts w:ascii="Times New Roman" w:hAnsi="Times New Roman" w:cs="Times New Roman"/>
                <w:sz w:val="20"/>
                <w:szCs w:val="20"/>
                <w:lang w:val="en-US"/>
              </w:rPr>
              <w:t>0</w:t>
            </w:r>
          </w:p>
        </w:tc>
        <w:tc>
          <w:tcPr>
            <w:tcW w:w="2155" w:type="dxa"/>
          </w:tcPr>
          <w:p w14:paraId="55E2852B" w14:textId="77777777"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Number of surrender options exercised</w:t>
            </w:r>
          </w:p>
        </w:tc>
        <w:tc>
          <w:tcPr>
            <w:tcW w:w="4926" w:type="dxa"/>
          </w:tcPr>
          <w:p w14:paraId="6E1BB03D" w14:textId="77777777" w:rsidR="00276BCE" w:rsidRPr="009E43EF" w:rsidRDefault="00187ACE">
            <w:pPr>
              <w:rPr>
                <w:rFonts w:ascii="Times New Roman" w:hAnsi="Times New Roman" w:cs="Times New Roman"/>
                <w:sz w:val="20"/>
                <w:szCs w:val="20"/>
                <w:lang w:val="en-US"/>
              </w:rPr>
            </w:pPr>
            <w:r w:rsidRPr="009E43EF">
              <w:rPr>
                <w:rFonts w:ascii="Times New Roman" w:hAnsi="Times New Roman" w:cs="Times New Roman"/>
                <w:sz w:val="20"/>
                <w:szCs w:val="20"/>
                <w:lang w:val="en-US"/>
              </w:rPr>
              <w:t>Number of surrender options exercised during the reporting period</w:t>
            </w:r>
            <w:r w:rsidR="00E467A0" w:rsidRPr="009E43EF">
              <w:rPr>
                <w:rFonts w:ascii="Times New Roman" w:hAnsi="Times New Roman" w:cs="Times New Roman"/>
                <w:sz w:val="20"/>
                <w:szCs w:val="20"/>
                <w:lang w:val="en-US"/>
              </w:rPr>
              <w:t xml:space="preserve"> related to insurance and </w:t>
            </w:r>
            <w:r w:rsidR="009E43EF" w:rsidRPr="009E43EF">
              <w:rPr>
                <w:rFonts w:ascii="Times New Roman" w:hAnsi="Times New Roman" w:cs="Times New Roman"/>
                <w:sz w:val="20"/>
                <w:szCs w:val="20"/>
                <w:lang w:val="en-US"/>
              </w:rPr>
              <w:t>reinsurance</w:t>
            </w:r>
            <w:r w:rsidR="00E467A0" w:rsidRPr="009E43EF">
              <w:rPr>
                <w:rFonts w:ascii="Times New Roman" w:hAnsi="Times New Roman" w:cs="Times New Roman"/>
                <w:sz w:val="20"/>
                <w:szCs w:val="20"/>
                <w:lang w:val="en-US"/>
              </w:rPr>
              <w:t xml:space="preserve"> obligations of each matching portfolio</w:t>
            </w:r>
            <w:r w:rsidR="009E43EF">
              <w:rPr>
                <w:rFonts w:ascii="Times New Roman" w:hAnsi="Times New Roman" w:cs="Times New Roman"/>
                <w:sz w:val="20"/>
                <w:szCs w:val="20"/>
                <w:lang w:val="en-US"/>
              </w:rPr>
              <w:t>.</w:t>
            </w:r>
          </w:p>
        </w:tc>
      </w:tr>
      <w:tr w:rsidR="0022443C" w:rsidRPr="00877CCA" w14:paraId="042ABAF1" w14:textId="77777777" w:rsidTr="00A22E73">
        <w:tc>
          <w:tcPr>
            <w:tcW w:w="1639" w:type="dxa"/>
          </w:tcPr>
          <w:p w14:paraId="72EDEF2C" w14:textId="5E803E0F"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15</w:t>
            </w:r>
            <w:r>
              <w:rPr>
                <w:rFonts w:ascii="Times New Roman" w:hAnsi="Times New Roman" w:cs="Times New Roman"/>
                <w:sz w:val="20"/>
                <w:szCs w:val="20"/>
                <w:lang w:val="en-US"/>
              </w:rPr>
              <w:t>0</w:t>
            </w:r>
          </w:p>
        </w:tc>
        <w:tc>
          <w:tcPr>
            <w:tcW w:w="2155" w:type="dxa"/>
          </w:tcPr>
          <w:p w14:paraId="2CFD7262" w14:textId="6BFE053D"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 xml:space="preserve">Market value of assets </w:t>
            </w:r>
            <w:ins w:id="46" w:author="Author">
              <w:r w:rsidR="00D86F41">
                <w:rPr>
                  <w:rFonts w:ascii="Times New Roman" w:hAnsi="Times New Roman" w:cs="Times New Roman"/>
                  <w:color w:val="FF0000"/>
                  <w:sz w:val="20"/>
                  <w:szCs w:val="20"/>
                  <w:lang w:val="en-US"/>
                </w:rPr>
                <w:t>covering surrendered contracts</w:t>
              </w:r>
            </w:ins>
            <w:del w:id="47" w:author="Author">
              <w:r w:rsidRPr="009E43EF" w:rsidDel="00D86F41">
                <w:rPr>
                  <w:rFonts w:ascii="Times New Roman" w:hAnsi="Times New Roman" w:cs="Times New Roman"/>
                  <w:sz w:val="20"/>
                  <w:szCs w:val="20"/>
                  <w:lang w:val="en-US"/>
                </w:rPr>
                <w:delText>applied</w:delText>
              </w:r>
            </w:del>
          </w:p>
        </w:tc>
        <w:tc>
          <w:tcPr>
            <w:tcW w:w="4926" w:type="dxa"/>
          </w:tcPr>
          <w:p w14:paraId="1219D5C6" w14:textId="4C3BC7C4" w:rsidR="00276BCE" w:rsidRPr="009E43EF" w:rsidRDefault="00D86F41" w:rsidP="00D86F41">
            <w:pPr>
              <w:rPr>
                <w:rFonts w:ascii="Times New Roman" w:hAnsi="Times New Roman" w:cs="Times New Roman"/>
                <w:sz w:val="20"/>
                <w:szCs w:val="20"/>
                <w:lang w:val="en-US"/>
              </w:rPr>
            </w:pPr>
            <w:ins w:id="48" w:author="Author">
              <w:r>
                <w:rPr>
                  <w:rFonts w:ascii="Times New Roman" w:hAnsi="Times New Roman" w:cs="Times New Roman"/>
                  <w:color w:val="FF0000"/>
                  <w:sz w:val="20"/>
                  <w:szCs w:val="20"/>
                  <w:lang w:val="en-US"/>
                </w:rPr>
                <w:t xml:space="preserve">Value of the assets, valued in accordance with Article 75 of the Directive 2009/138/EC, covering the insurance and reinsurance </w:t>
              </w:r>
              <w:r w:rsidRPr="00C50363">
                <w:rPr>
                  <w:rFonts w:ascii="Times New Roman" w:hAnsi="Times New Roman" w:cs="Times New Roman"/>
                  <w:color w:val="FF0000"/>
                  <w:sz w:val="20"/>
                  <w:szCs w:val="20"/>
                  <w:lang w:val="en-US"/>
                </w:rPr>
                <w:t>obligations surrendered at the time</w:t>
              </w:r>
              <w:r>
                <w:rPr>
                  <w:rFonts w:ascii="Times New Roman" w:hAnsi="Times New Roman" w:cs="Times New Roman"/>
                  <w:color w:val="FF0000"/>
                  <w:sz w:val="20"/>
                  <w:szCs w:val="20"/>
                  <w:lang w:val="en-US"/>
                </w:rPr>
                <w:t xml:space="preserve"> the surrender options were exercised</w:t>
              </w:r>
            </w:ins>
            <w:del w:id="49" w:author="Author">
              <w:r w:rsidR="00E77434" w:rsidRPr="009E43EF" w:rsidDel="00D86F41">
                <w:rPr>
                  <w:rFonts w:ascii="Times New Roman" w:hAnsi="Times New Roman" w:cs="Times New Roman"/>
                  <w:sz w:val="20"/>
                  <w:szCs w:val="20"/>
                  <w:lang w:val="en-US"/>
                </w:rPr>
                <w:delText>Reali</w:delText>
              </w:r>
              <w:r w:rsidR="00E77434" w:rsidDel="005A18B0">
                <w:rPr>
                  <w:rFonts w:ascii="Times New Roman" w:hAnsi="Times New Roman" w:cs="Times New Roman"/>
                  <w:sz w:val="20"/>
                  <w:szCs w:val="20"/>
                  <w:lang w:val="en-US"/>
                </w:rPr>
                <w:delText>z</w:delText>
              </w:r>
              <w:r w:rsidR="00E77434" w:rsidRPr="009E43EF" w:rsidDel="00D86F41">
                <w:rPr>
                  <w:rFonts w:ascii="Times New Roman" w:hAnsi="Times New Roman" w:cs="Times New Roman"/>
                  <w:sz w:val="20"/>
                  <w:szCs w:val="20"/>
                  <w:lang w:val="en-US"/>
                </w:rPr>
                <w:delText>ation</w:delText>
              </w:r>
              <w:r w:rsidR="00E467A0" w:rsidRPr="009E43EF" w:rsidDel="00D86F41">
                <w:rPr>
                  <w:rFonts w:ascii="Times New Roman" w:hAnsi="Times New Roman" w:cs="Times New Roman"/>
                  <w:sz w:val="20"/>
                  <w:szCs w:val="20"/>
                  <w:lang w:val="en-US"/>
                </w:rPr>
                <w:delText xml:space="preserve"> </w:delText>
              </w:r>
              <w:r w:rsidR="00934352" w:rsidDel="00D86F41">
                <w:rPr>
                  <w:rFonts w:ascii="Times New Roman" w:hAnsi="Times New Roman" w:cs="Times New Roman"/>
                  <w:sz w:val="20"/>
                  <w:szCs w:val="20"/>
                  <w:lang w:val="en-US"/>
                </w:rPr>
                <w:delText>v</w:delText>
              </w:r>
              <w:r w:rsidR="00187ACE" w:rsidRPr="009E43EF" w:rsidDel="00D86F41">
                <w:rPr>
                  <w:rFonts w:ascii="Times New Roman" w:hAnsi="Times New Roman" w:cs="Times New Roman"/>
                  <w:sz w:val="20"/>
                  <w:szCs w:val="20"/>
                  <w:lang w:val="en-US"/>
                </w:rPr>
                <w:delText xml:space="preserve">alue of the assets </w:delText>
              </w:r>
              <w:r w:rsidR="00E467A0" w:rsidRPr="009E43EF" w:rsidDel="005A18B0">
                <w:rPr>
                  <w:rFonts w:ascii="Times New Roman" w:hAnsi="Times New Roman" w:cs="Times New Roman"/>
                  <w:sz w:val="20"/>
                  <w:szCs w:val="20"/>
                  <w:lang w:val="en-US"/>
                </w:rPr>
                <w:delText xml:space="preserve">applied </w:delText>
              </w:r>
              <w:r w:rsidR="00187ACE" w:rsidRPr="009E43EF" w:rsidDel="00D86F41">
                <w:rPr>
                  <w:rFonts w:ascii="Times New Roman" w:hAnsi="Times New Roman" w:cs="Times New Roman"/>
                  <w:sz w:val="20"/>
                  <w:szCs w:val="20"/>
                  <w:lang w:val="en-US"/>
                </w:rPr>
                <w:delText>to pay surrenders</w:delText>
              </w:r>
              <w:r w:rsidR="00E467A0" w:rsidRPr="009E43EF" w:rsidDel="00D86F41">
                <w:rPr>
                  <w:rFonts w:ascii="Times New Roman" w:hAnsi="Times New Roman" w:cs="Times New Roman"/>
                  <w:sz w:val="20"/>
                  <w:szCs w:val="20"/>
                  <w:lang w:val="en-US"/>
                </w:rPr>
                <w:delText xml:space="preserve"> related to insurance and </w:delText>
              </w:r>
              <w:r w:rsidR="009E43EF" w:rsidRPr="009E43EF" w:rsidDel="00D86F41">
                <w:rPr>
                  <w:rFonts w:ascii="Times New Roman" w:hAnsi="Times New Roman" w:cs="Times New Roman"/>
                  <w:sz w:val="20"/>
                  <w:szCs w:val="20"/>
                  <w:lang w:val="en-US"/>
                </w:rPr>
                <w:lastRenderedPageBreak/>
                <w:delText>reinsurance</w:delText>
              </w:r>
              <w:r w:rsidR="00E467A0" w:rsidRPr="009E43EF" w:rsidDel="00D86F41">
                <w:rPr>
                  <w:rFonts w:ascii="Times New Roman" w:hAnsi="Times New Roman" w:cs="Times New Roman"/>
                  <w:sz w:val="20"/>
                  <w:szCs w:val="20"/>
                  <w:lang w:val="en-US"/>
                </w:rPr>
                <w:delText xml:space="preserve"> obligations of each matching portfolio. ‘</w:delText>
              </w:r>
              <w:r w:rsidR="00E467A0" w:rsidRPr="009E43EF" w:rsidDel="005A18B0">
                <w:rPr>
                  <w:rFonts w:ascii="Times New Roman" w:hAnsi="Times New Roman" w:cs="Times New Roman"/>
                  <w:sz w:val="20"/>
                  <w:szCs w:val="20"/>
                  <w:lang w:val="en-US"/>
                </w:rPr>
                <w:delText xml:space="preserve">Applied’ </w:delText>
              </w:r>
              <w:r w:rsidR="00E467A0" w:rsidRPr="009E43EF" w:rsidDel="00D86F41">
                <w:rPr>
                  <w:rFonts w:ascii="Times New Roman" w:hAnsi="Times New Roman" w:cs="Times New Roman"/>
                  <w:sz w:val="20"/>
                  <w:szCs w:val="20"/>
                  <w:lang w:val="en-US"/>
                </w:rPr>
                <w:delText xml:space="preserve">includes assets sold for the purpose or internally </w:delText>
              </w:r>
              <w:r w:rsidR="006E6230" w:rsidRPr="009E43EF" w:rsidDel="00D86F41">
                <w:rPr>
                  <w:rFonts w:ascii="Times New Roman" w:hAnsi="Times New Roman" w:cs="Times New Roman"/>
                  <w:sz w:val="20"/>
                  <w:szCs w:val="20"/>
                  <w:lang w:val="en-US"/>
                </w:rPr>
                <w:delText>transferred to a different portfolio for</w:delText>
              </w:r>
              <w:r w:rsidR="00E467A0" w:rsidRPr="009E43EF" w:rsidDel="00D86F41">
                <w:rPr>
                  <w:rFonts w:ascii="Times New Roman" w:hAnsi="Times New Roman" w:cs="Times New Roman"/>
                  <w:sz w:val="20"/>
                  <w:szCs w:val="20"/>
                  <w:lang w:val="en-US"/>
                </w:rPr>
                <w:delText xml:space="preserve"> cash for the purpose</w:delText>
              </w:r>
            </w:del>
            <w:r w:rsidR="009E43EF" w:rsidRPr="009E43EF">
              <w:rPr>
                <w:rFonts w:ascii="Times New Roman" w:hAnsi="Times New Roman" w:cs="Times New Roman"/>
                <w:sz w:val="20"/>
                <w:szCs w:val="20"/>
                <w:lang w:val="en-US"/>
              </w:rPr>
              <w:t>.</w:t>
            </w:r>
          </w:p>
        </w:tc>
      </w:tr>
      <w:tr w:rsidR="0022443C" w:rsidRPr="00877CCA" w14:paraId="0D718721" w14:textId="77777777" w:rsidTr="0092410A">
        <w:tc>
          <w:tcPr>
            <w:tcW w:w="1639" w:type="dxa"/>
            <w:tcBorders>
              <w:bottom w:val="single" w:sz="4" w:space="0" w:color="auto"/>
            </w:tcBorders>
          </w:tcPr>
          <w:p w14:paraId="4EF63483" w14:textId="0AE7FC86"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lastRenderedPageBreak/>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16</w:t>
            </w:r>
            <w:r>
              <w:rPr>
                <w:rFonts w:ascii="Times New Roman" w:hAnsi="Times New Roman" w:cs="Times New Roman"/>
                <w:sz w:val="20"/>
                <w:szCs w:val="20"/>
                <w:lang w:val="en-US"/>
              </w:rPr>
              <w:t>0</w:t>
            </w:r>
          </w:p>
        </w:tc>
        <w:tc>
          <w:tcPr>
            <w:tcW w:w="2155" w:type="dxa"/>
            <w:tcBorders>
              <w:bottom w:val="single" w:sz="4" w:space="0" w:color="auto"/>
            </w:tcBorders>
          </w:tcPr>
          <w:p w14:paraId="56495ED4" w14:textId="29AD2F80" w:rsidR="00276BCE" w:rsidRPr="009E43EF" w:rsidRDefault="00D86F41" w:rsidP="00D86F41">
            <w:pPr>
              <w:rPr>
                <w:rFonts w:ascii="Times New Roman" w:hAnsi="Times New Roman" w:cs="Times New Roman"/>
                <w:sz w:val="20"/>
                <w:szCs w:val="20"/>
                <w:lang w:val="en-US"/>
              </w:rPr>
            </w:pPr>
            <w:ins w:id="50" w:author="Author">
              <w:r>
                <w:rPr>
                  <w:rFonts w:ascii="Times New Roman" w:hAnsi="Times New Roman" w:cs="Times New Roman"/>
                  <w:color w:val="FF0000"/>
                  <w:sz w:val="20"/>
                  <w:szCs w:val="20"/>
                  <w:lang w:val="en-US"/>
                </w:rPr>
                <w:t xml:space="preserve">Amount paid </w:t>
              </w:r>
            </w:ins>
            <w:del w:id="51" w:author="Author">
              <w:r w:rsidR="00276BCE" w:rsidRPr="009E43EF" w:rsidDel="00D86F41">
                <w:rPr>
                  <w:rFonts w:ascii="Times New Roman" w:hAnsi="Times New Roman" w:cs="Times New Roman"/>
                  <w:sz w:val="20"/>
                  <w:szCs w:val="20"/>
                  <w:lang w:val="en-US"/>
                </w:rPr>
                <w:delText xml:space="preserve">Surrender rights </w:delText>
              </w:r>
              <w:r w:rsidR="00276BCE" w:rsidRPr="009E43EF" w:rsidDel="005A18B0">
                <w:rPr>
                  <w:rFonts w:ascii="Times New Roman" w:hAnsi="Times New Roman" w:cs="Times New Roman"/>
                  <w:sz w:val="20"/>
                  <w:szCs w:val="20"/>
                  <w:lang w:val="en-US"/>
                </w:rPr>
                <w:delText xml:space="preserve">satisfied </w:delText>
              </w:r>
            </w:del>
            <w:r w:rsidR="00276BCE" w:rsidRPr="009E43EF">
              <w:rPr>
                <w:rFonts w:ascii="Times New Roman" w:hAnsi="Times New Roman" w:cs="Times New Roman"/>
                <w:sz w:val="20"/>
                <w:szCs w:val="20"/>
                <w:lang w:val="en-US"/>
              </w:rPr>
              <w:t>to policyholders</w:t>
            </w:r>
          </w:p>
        </w:tc>
        <w:tc>
          <w:tcPr>
            <w:tcW w:w="4926" w:type="dxa"/>
            <w:tcBorders>
              <w:bottom w:val="single" w:sz="4" w:space="0" w:color="auto"/>
            </w:tcBorders>
          </w:tcPr>
          <w:p w14:paraId="57C7D1AB" w14:textId="70564B4B" w:rsidR="00276BCE" w:rsidRPr="009E43EF" w:rsidRDefault="00187ACE">
            <w:pPr>
              <w:rPr>
                <w:rFonts w:ascii="Times New Roman" w:hAnsi="Times New Roman" w:cs="Times New Roman"/>
                <w:sz w:val="20"/>
                <w:szCs w:val="20"/>
                <w:lang w:val="en-US"/>
              </w:rPr>
            </w:pPr>
            <w:r w:rsidRPr="009E43EF">
              <w:rPr>
                <w:rFonts w:ascii="Times New Roman" w:hAnsi="Times New Roman" w:cs="Times New Roman"/>
                <w:sz w:val="20"/>
                <w:szCs w:val="20"/>
                <w:lang w:val="en-US"/>
              </w:rPr>
              <w:t xml:space="preserve">Value of the </w:t>
            </w:r>
            <w:ins w:id="52" w:author="Author">
              <w:r w:rsidR="00D86F41">
                <w:rPr>
                  <w:rFonts w:ascii="Times New Roman" w:hAnsi="Times New Roman" w:cs="Times New Roman"/>
                  <w:color w:val="FF0000"/>
                  <w:sz w:val="20"/>
                  <w:szCs w:val="20"/>
                  <w:lang w:val="en-US"/>
                </w:rPr>
                <w:t xml:space="preserve">amount paid </w:t>
              </w:r>
            </w:ins>
            <w:del w:id="53" w:author="Author">
              <w:r w:rsidRPr="009E43EF" w:rsidDel="00D86F41">
                <w:rPr>
                  <w:rFonts w:ascii="Times New Roman" w:hAnsi="Times New Roman" w:cs="Times New Roman"/>
                  <w:sz w:val="20"/>
                  <w:szCs w:val="20"/>
                  <w:lang w:val="en-US"/>
                </w:rPr>
                <w:delText xml:space="preserve">surrender rights </w:delText>
              </w:r>
              <w:r w:rsidRPr="009E43EF" w:rsidDel="005A18B0">
                <w:rPr>
                  <w:rFonts w:ascii="Times New Roman" w:hAnsi="Times New Roman" w:cs="Times New Roman"/>
                  <w:sz w:val="20"/>
                  <w:szCs w:val="20"/>
                  <w:lang w:val="en-US"/>
                </w:rPr>
                <w:delText xml:space="preserve">satisfied </w:delText>
              </w:r>
            </w:del>
            <w:r w:rsidRPr="009E43EF">
              <w:rPr>
                <w:rFonts w:ascii="Times New Roman" w:hAnsi="Times New Roman" w:cs="Times New Roman"/>
                <w:sz w:val="20"/>
                <w:szCs w:val="20"/>
                <w:lang w:val="en-US"/>
              </w:rPr>
              <w:t>to policyholders</w:t>
            </w:r>
            <w:del w:id="54" w:author="Author">
              <w:r w:rsidR="00934352" w:rsidDel="00D86F41">
                <w:rPr>
                  <w:rFonts w:ascii="Times New Roman" w:hAnsi="Times New Roman" w:cs="Times New Roman"/>
                  <w:sz w:val="20"/>
                  <w:szCs w:val="20"/>
                  <w:lang w:val="en-US"/>
                </w:rPr>
                <w:delText>.</w:delText>
              </w:r>
            </w:del>
            <w:ins w:id="55" w:author="Author">
              <w:r w:rsidR="00D86F41">
                <w:rPr>
                  <w:rFonts w:ascii="Times New Roman" w:hAnsi="Times New Roman" w:cs="Times New Roman"/>
                  <w:color w:val="FF0000"/>
                  <w:sz w:val="20"/>
                  <w:szCs w:val="20"/>
                  <w:lang w:val="en-US"/>
                </w:rPr>
                <w:t xml:space="preserve"> according to their surrender rights.</w:t>
              </w:r>
            </w:ins>
          </w:p>
          <w:p w14:paraId="27C3611E" w14:textId="780C6038" w:rsidR="00A54442" w:rsidRPr="009E43EF" w:rsidRDefault="00A54442">
            <w:pPr>
              <w:rPr>
                <w:rFonts w:ascii="Times New Roman" w:hAnsi="Times New Roman" w:cs="Times New Roman"/>
                <w:sz w:val="20"/>
                <w:szCs w:val="20"/>
                <w:lang w:val="en-US"/>
              </w:rPr>
            </w:pPr>
            <w:r w:rsidRPr="009E43EF">
              <w:rPr>
                <w:rFonts w:ascii="Times New Roman" w:hAnsi="Times New Roman" w:cs="Times New Roman"/>
                <w:sz w:val="20"/>
                <w:szCs w:val="20"/>
                <w:lang w:val="en-US"/>
              </w:rPr>
              <w:t>This amount differ</w:t>
            </w:r>
            <w:r w:rsidR="00812897">
              <w:rPr>
                <w:rFonts w:ascii="Times New Roman" w:hAnsi="Times New Roman" w:cs="Times New Roman"/>
                <w:sz w:val="20"/>
                <w:szCs w:val="20"/>
                <w:lang w:val="en-US"/>
              </w:rPr>
              <w:t>s</w:t>
            </w:r>
            <w:r w:rsidRPr="009E43EF">
              <w:rPr>
                <w:rFonts w:ascii="Times New Roman" w:hAnsi="Times New Roman" w:cs="Times New Roman"/>
                <w:sz w:val="20"/>
                <w:szCs w:val="20"/>
                <w:lang w:val="en-US"/>
              </w:rPr>
              <w:t xml:space="preserve"> from row </w:t>
            </w:r>
            <w:r w:rsidR="0022443C">
              <w:rPr>
                <w:rFonts w:ascii="Times New Roman" w:hAnsi="Times New Roman" w:cs="Times New Roman"/>
                <w:sz w:val="20"/>
                <w:szCs w:val="20"/>
                <w:lang w:val="en-US"/>
              </w:rPr>
              <w:t>R0</w:t>
            </w:r>
            <w:r w:rsidR="00934352">
              <w:rPr>
                <w:rFonts w:ascii="Times New Roman" w:hAnsi="Times New Roman" w:cs="Times New Roman"/>
                <w:sz w:val="20"/>
                <w:szCs w:val="20"/>
                <w:lang w:val="en-US"/>
              </w:rPr>
              <w:t>13</w:t>
            </w:r>
            <w:r w:rsidR="0022443C">
              <w:rPr>
                <w:rFonts w:ascii="Times New Roman" w:hAnsi="Times New Roman" w:cs="Times New Roman"/>
                <w:sz w:val="20"/>
                <w:szCs w:val="20"/>
                <w:lang w:val="en-US"/>
              </w:rPr>
              <w:t>0</w:t>
            </w:r>
            <w:r w:rsidR="0022443C" w:rsidRPr="009E43EF">
              <w:rPr>
                <w:rFonts w:ascii="Times New Roman" w:hAnsi="Times New Roman" w:cs="Times New Roman"/>
                <w:sz w:val="20"/>
                <w:szCs w:val="20"/>
                <w:lang w:val="en-US"/>
              </w:rPr>
              <w:t xml:space="preserve"> </w:t>
            </w:r>
            <w:r w:rsidRPr="009E43EF">
              <w:rPr>
                <w:rFonts w:ascii="Times New Roman" w:hAnsi="Times New Roman" w:cs="Times New Roman"/>
                <w:sz w:val="20"/>
                <w:szCs w:val="20"/>
                <w:lang w:val="en-US"/>
              </w:rPr>
              <w:t xml:space="preserve">and </w:t>
            </w:r>
            <w:r w:rsidR="0022443C">
              <w:rPr>
                <w:rFonts w:ascii="Times New Roman" w:hAnsi="Times New Roman" w:cs="Times New Roman"/>
                <w:sz w:val="20"/>
                <w:szCs w:val="20"/>
                <w:lang w:val="en-US"/>
              </w:rPr>
              <w:t>R0</w:t>
            </w:r>
            <w:r w:rsidR="00934352">
              <w:rPr>
                <w:rFonts w:ascii="Times New Roman" w:hAnsi="Times New Roman" w:cs="Times New Roman"/>
                <w:sz w:val="20"/>
                <w:szCs w:val="20"/>
                <w:lang w:val="en-US"/>
              </w:rPr>
              <w:t>15</w:t>
            </w:r>
            <w:r w:rsidR="0022443C">
              <w:rPr>
                <w:rFonts w:ascii="Times New Roman" w:hAnsi="Times New Roman" w:cs="Times New Roman"/>
                <w:sz w:val="20"/>
                <w:szCs w:val="20"/>
                <w:lang w:val="en-US"/>
              </w:rPr>
              <w:t>0</w:t>
            </w:r>
            <w:r w:rsidR="0022443C" w:rsidRPr="009E43EF">
              <w:rPr>
                <w:rFonts w:ascii="Times New Roman" w:hAnsi="Times New Roman" w:cs="Times New Roman"/>
                <w:sz w:val="20"/>
                <w:szCs w:val="20"/>
                <w:lang w:val="en-US"/>
              </w:rPr>
              <w:t xml:space="preserve"> </w:t>
            </w:r>
            <w:r w:rsidRPr="009E43EF">
              <w:rPr>
                <w:rFonts w:ascii="Times New Roman" w:hAnsi="Times New Roman" w:cs="Times New Roman"/>
                <w:sz w:val="20"/>
                <w:szCs w:val="20"/>
                <w:lang w:val="en-US"/>
              </w:rPr>
              <w:t>where the surrender clause of the contract does not give the policyholder the right to receive the full amount in those rows</w:t>
            </w:r>
            <w:r w:rsidR="009E43EF">
              <w:rPr>
                <w:rFonts w:ascii="Times New Roman" w:hAnsi="Times New Roman" w:cs="Times New Roman"/>
                <w:sz w:val="20"/>
                <w:szCs w:val="20"/>
                <w:lang w:val="en-US"/>
              </w:rPr>
              <w:t>.</w:t>
            </w:r>
          </w:p>
        </w:tc>
      </w:tr>
      <w:tr w:rsidR="00934352" w:rsidRPr="00F658F1" w14:paraId="3FBEFECF" w14:textId="77777777" w:rsidTr="0092410A">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14:paraId="022AD1CB" w14:textId="0BE9B5F3" w:rsidR="00934352" w:rsidRPr="00DF1014" w:rsidRDefault="00934352" w:rsidP="00CE299B">
            <w:pPr>
              <w:rPr>
                <w:rFonts w:ascii="Times New Roman" w:hAnsi="Times New Roman" w:cs="Times New Roman"/>
                <w:b/>
                <w:sz w:val="20"/>
                <w:szCs w:val="20"/>
                <w:lang w:val="en-US"/>
              </w:rPr>
            </w:pPr>
            <w:del w:id="56" w:author="Author">
              <w:r w:rsidRPr="00DF1014" w:rsidDel="0092410A">
                <w:rPr>
                  <w:rFonts w:ascii="Times New Roman" w:hAnsi="Times New Roman" w:cs="Times New Roman"/>
                  <w:b/>
                  <w:sz w:val="20"/>
                  <w:szCs w:val="20"/>
                  <w:lang w:val="en-US"/>
                </w:rPr>
                <w:delText>Information on</w:delText>
              </w:r>
              <w:r w:rsidR="00CE299B" w:rsidDel="0092410A">
                <w:rPr>
                  <w:rFonts w:ascii="Times New Roman" w:hAnsi="Times New Roman" w:cs="Times New Roman"/>
                  <w:b/>
                  <w:sz w:val="20"/>
                  <w:szCs w:val="20"/>
                  <w:lang w:val="en-US"/>
                </w:rPr>
                <w:delText>:</w:delText>
              </w:r>
              <w:r w:rsidRPr="00DF1014" w:rsidDel="0092410A">
                <w:rPr>
                  <w:rFonts w:ascii="Times New Roman" w:hAnsi="Times New Roman" w:cs="Times New Roman"/>
                  <w:b/>
                  <w:sz w:val="20"/>
                  <w:szCs w:val="20"/>
                  <w:lang w:val="en-US"/>
                </w:rPr>
                <w:delText xml:space="preserve"> </w:delText>
              </w:r>
            </w:del>
            <w:r w:rsidR="00CE299B">
              <w:rPr>
                <w:rFonts w:ascii="Times New Roman" w:hAnsi="Times New Roman" w:cs="Times New Roman"/>
                <w:b/>
                <w:sz w:val="20"/>
                <w:szCs w:val="20"/>
                <w:lang w:val="en-US"/>
              </w:rPr>
              <w:t>L</w:t>
            </w:r>
            <w:r w:rsidRPr="00DF1014">
              <w:rPr>
                <w:rFonts w:ascii="Times New Roman" w:hAnsi="Times New Roman" w:cs="Times New Roman"/>
                <w:b/>
                <w:sz w:val="20"/>
                <w:szCs w:val="20"/>
                <w:lang w:val="en-US"/>
              </w:rPr>
              <w:t>iabilities</w:t>
            </w:r>
          </w:p>
        </w:tc>
      </w:tr>
      <w:tr w:rsidR="00934352" w:rsidRPr="00877CCA" w14:paraId="20D29D9E" w14:textId="77777777" w:rsidTr="00A22E73">
        <w:tc>
          <w:tcPr>
            <w:tcW w:w="1639" w:type="dxa"/>
          </w:tcPr>
          <w:p w14:paraId="1D422F88" w14:textId="29F1C133" w:rsidR="00934352" w:rsidRPr="00DF1014" w:rsidRDefault="00934352">
            <w:pPr>
              <w:rPr>
                <w:rFonts w:ascii="Times New Roman" w:hAnsi="Times New Roman" w:cs="Times New Roman"/>
                <w:sz w:val="20"/>
                <w:szCs w:val="20"/>
                <w:lang w:val="en-US"/>
              </w:rPr>
            </w:pPr>
            <w:r w:rsidRPr="00DF1014">
              <w:rPr>
                <w:rFonts w:ascii="Times New Roman" w:hAnsi="Times New Roman" w:cs="Times New Roman"/>
                <w:sz w:val="20"/>
                <w:szCs w:val="20"/>
                <w:lang w:val="en-US"/>
              </w:rPr>
              <w:t>C0010/R0170</w:t>
            </w:r>
          </w:p>
        </w:tc>
        <w:tc>
          <w:tcPr>
            <w:tcW w:w="2155" w:type="dxa"/>
          </w:tcPr>
          <w:p w14:paraId="0F264735" w14:textId="11FA240B" w:rsidR="00934352" w:rsidRPr="00DF1014" w:rsidRDefault="00934352">
            <w:pPr>
              <w:rPr>
                <w:rFonts w:ascii="Times New Roman" w:hAnsi="Times New Roman" w:cs="Times New Roman"/>
                <w:sz w:val="20"/>
                <w:szCs w:val="20"/>
                <w:lang w:val="en-US"/>
              </w:rPr>
            </w:pPr>
            <w:r w:rsidRPr="00DF1014">
              <w:rPr>
                <w:rFonts w:ascii="Times New Roman" w:hAnsi="Times New Roman" w:cs="Times New Roman"/>
                <w:sz w:val="20"/>
                <w:szCs w:val="20"/>
                <w:lang w:val="en-US"/>
              </w:rPr>
              <w:t>Duration</w:t>
            </w:r>
          </w:p>
        </w:tc>
        <w:tc>
          <w:tcPr>
            <w:tcW w:w="4926" w:type="dxa"/>
          </w:tcPr>
          <w:p w14:paraId="4A8664B7" w14:textId="28AA8627" w:rsidR="00934352" w:rsidRPr="00A22E73" w:rsidRDefault="005F5EFD">
            <w:pPr>
              <w:rPr>
                <w:rFonts w:ascii="Times New Roman" w:hAnsi="Times New Roman" w:cs="Times New Roman"/>
                <w:sz w:val="20"/>
                <w:szCs w:val="20"/>
                <w:lang w:val="en-GB"/>
              </w:rPr>
            </w:pPr>
            <w:r>
              <w:rPr>
                <w:rFonts w:ascii="Times New Roman" w:hAnsi="Times New Roman" w:cs="Times New Roman"/>
                <w:sz w:val="20"/>
                <w:szCs w:val="20"/>
                <w:lang w:val="en-GB"/>
              </w:rPr>
              <w:t xml:space="preserve">Measure equivalent to </w:t>
            </w:r>
            <w:r w:rsidR="00DF1014" w:rsidRPr="00A22E73">
              <w:rPr>
                <w:rFonts w:ascii="Times New Roman" w:hAnsi="Times New Roman" w:cs="Times New Roman"/>
                <w:sz w:val="20"/>
                <w:szCs w:val="20"/>
                <w:lang w:val="en-GB"/>
              </w:rPr>
              <w:t xml:space="preserve">Macaulay duration </w:t>
            </w:r>
            <w:r>
              <w:rPr>
                <w:rFonts w:ascii="Times New Roman" w:hAnsi="Times New Roman" w:cs="Times New Roman"/>
                <w:sz w:val="20"/>
                <w:szCs w:val="20"/>
                <w:lang w:val="en-GB"/>
              </w:rPr>
              <w:t xml:space="preserve">for liabilities </w:t>
            </w:r>
            <w:r w:rsidR="00DF1014" w:rsidRPr="00A22E73">
              <w:rPr>
                <w:rFonts w:ascii="Times New Roman" w:hAnsi="Times New Roman" w:cs="Times New Roman"/>
                <w:sz w:val="20"/>
                <w:szCs w:val="20"/>
                <w:lang w:val="en-GB"/>
              </w:rPr>
              <w:t>considering all cash flows of insurance or reinsurance obligations arising from portfolios where the matching adjustment has been used</w:t>
            </w:r>
            <w:r w:rsidR="00DF1014" w:rsidRPr="00DF1014">
              <w:rPr>
                <w:rFonts w:ascii="Times New Roman" w:hAnsi="Times New Roman" w:cs="Times New Roman"/>
                <w:sz w:val="20"/>
                <w:szCs w:val="20"/>
                <w:lang w:val="en-GB"/>
              </w:rPr>
              <w:t>.</w:t>
            </w:r>
          </w:p>
        </w:tc>
      </w:tr>
    </w:tbl>
    <w:p w14:paraId="2C5F1ACA" w14:textId="77777777" w:rsidR="00641969" w:rsidRPr="006F5853" w:rsidRDefault="00641969">
      <w:pPr>
        <w:rPr>
          <w:rFonts w:ascii="Times New Roman" w:hAnsi="Times New Roman" w:cs="Times New Roman"/>
          <w:sz w:val="20"/>
          <w:szCs w:val="20"/>
          <w:lang w:val="en-GB"/>
        </w:rPr>
      </w:pPr>
    </w:p>
    <w:sectPr w:rsidR="00641969" w:rsidRPr="006F5853">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5E0565" w15:done="0"/>
  <w15:commentEx w15:paraId="4D1287F8" w15:paraIdParent="415E056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25611"/>
    <w:multiLevelType w:val="hybridMultilevel"/>
    <w:tmpl w:val="FA8EDAEE"/>
    <w:lvl w:ilvl="0" w:tplc="3E98D4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01C3D"/>
    <w:rsid w:val="00011C44"/>
    <w:rsid w:val="000518CB"/>
    <w:rsid w:val="000C2774"/>
    <w:rsid w:val="000C4841"/>
    <w:rsid w:val="000D1DB5"/>
    <w:rsid w:val="000E4874"/>
    <w:rsid w:val="000E4F71"/>
    <w:rsid w:val="00105E62"/>
    <w:rsid w:val="001134AB"/>
    <w:rsid w:val="00122A65"/>
    <w:rsid w:val="001248FD"/>
    <w:rsid w:val="00144AA7"/>
    <w:rsid w:val="00161D27"/>
    <w:rsid w:val="00187ACE"/>
    <w:rsid w:val="0019474E"/>
    <w:rsid w:val="001E7926"/>
    <w:rsid w:val="00202389"/>
    <w:rsid w:val="00205052"/>
    <w:rsid w:val="002160CC"/>
    <w:rsid w:val="0022443C"/>
    <w:rsid w:val="002311EB"/>
    <w:rsid w:val="002567F2"/>
    <w:rsid w:val="00276BCE"/>
    <w:rsid w:val="002A216B"/>
    <w:rsid w:val="002D5FC6"/>
    <w:rsid w:val="002E1A1A"/>
    <w:rsid w:val="0033534C"/>
    <w:rsid w:val="003478C0"/>
    <w:rsid w:val="003538A0"/>
    <w:rsid w:val="0038007E"/>
    <w:rsid w:val="00397679"/>
    <w:rsid w:val="003F0FC5"/>
    <w:rsid w:val="003F3DCC"/>
    <w:rsid w:val="004146A3"/>
    <w:rsid w:val="004332CA"/>
    <w:rsid w:val="00436C5C"/>
    <w:rsid w:val="00473C62"/>
    <w:rsid w:val="00577A6A"/>
    <w:rsid w:val="005A05CE"/>
    <w:rsid w:val="005A18B0"/>
    <w:rsid w:val="005A2C9F"/>
    <w:rsid w:val="005B3CA9"/>
    <w:rsid w:val="005B71EE"/>
    <w:rsid w:val="005C790B"/>
    <w:rsid w:val="005F5EFD"/>
    <w:rsid w:val="00641969"/>
    <w:rsid w:val="0065695C"/>
    <w:rsid w:val="00657B84"/>
    <w:rsid w:val="006B7108"/>
    <w:rsid w:val="006C3963"/>
    <w:rsid w:val="006D21F2"/>
    <w:rsid w:val="006E6230"/>
    <w:rsid w:val="006F5853"/>
    <w:rsid w:val="0071263A"/>
    <w:rsid w:val="0076030D"/>
    <w:rsid w:val="007608D8"/>
    <w:rsid w:val="00762468"/>
    <w:rsid w:val="007A0E4E"/>
    <w:rsid w:val="007B5F3D"/>
    <w:rsid w:val="007E0D63"/>
    <w:rsid w:val="007F326E"/>
    <w:rsid w:val="00804BF3"/>
    <w:rsid w:val="00812897"/>
    <w:rsid w:val="0081720A"/>
    <w:rsid w:val="0083428C"/>
    <w:rsid w:val="00852CBB"/>
    <w:rsid w:val="00863A87"/>
    <w:rsid w:val="008705D5"/>
    <w:rsid w:val="00877CCA"/>
    <w:rsid w:val="008D7B5E"/>
    <w:rsid w:val="008F34CC"/>
    <w:rsid w:val="008F6D35"/>
    <w:rsid w:val="00911480"/>
    <w:rsid w:val="0092410A"/>
    <w:rsid w:val="00934352"/>
    <w:rsid w:val="00941203"/>
    <w:rsid w:val="009913A1"/>
    <w:rsid w:val="009A0EB2"/>
    <w:rsid w:val="009A6BA5"/>
    <w:rsid w:val="009D573F"/>
    <w:rsid w:val="009E0422"/>
    <w:rsid w:val="009E43EF"/>
    <w:rsid w:val="009F4C8D"/>
    <w:rsid w:val="00A1137A"/>
    <w:rsid w:val="00A22E73"/>
    <w:rsid w:val="00A4041B"/>
    <w:rsid w:val="00A54442"/>
    <w:rsid w:val="00A64D76"/>
    <w:rsid w:val="00A737E7"/>
    <w:rsid w:val="00AA5D67"/>
    <w:rsid w:val="00AD04FC"/>
    <w:rsid w:val="00AE2123"/>
    <w:rsid w:val="00AE29D1"/>
    <w:rsid w:val="00B13A2E"/>
    <w:rsid w:val="00B151AB"/>
    <w:rsid w:val="00B34A6A"/>
    <w:rsid w:val="00BB7AFF"/>
    <w:rsid w:val="00BD7FD4"/>
    <w:rsid w:val="00C16D55"/>
    <w:rsid w:val="00C50363"/>
    <w:rsid w:val="00C50D53"/>
    <w:rsid w:val="00C71AC4"/>
    <w:rsid w:val="00C82C04"/>
    <w:rsid w:val="00CA2C47"/>
    <w:rsid w:val="00CC6E43"/>
    <w:rsid w:val="00CE299B"/>
    <w:rsid w:val="00D0281C"/>
    <w:rsid w:val="00D04CBF"/>
    <w:rsid w:val="00D12A09"/>
    <w:rsid w:val="00D86F41"/>
    <w:rsid w:val="00DE09F8"/>
    <w:rsid w:val="00DE3F05"/>
    <w:rsid w:val="00DF1014"/>
    <w:rsid w:val="00DF5603"/>
    <w:rsid w:val="00DF753E"/>
    <w:rsid w:val="00E215D7"/>
    <w:rsid w:val="00E467A0"/>
    <w:rsid w:val="00E52D75"/>
    <w:rsid w:val="00E73221"/>
    <w:rsid w:val="00E77434"/>
    <w:rsid w:val="00E807E8"/>
    <w:rsid w:val="00EE053A"/>
    <w:rsid w:val="00F405D6"/>
    <w:rsid w:val="00F56DC7"/>
    <w:rsid w:val="00F658F1"/>
    <w:rsid w:val="00F74F98"/>
    <w:rsid w:val="00FF4D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2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C5C"/>
    <w:rPr>
      <w:sz w:val="16"/>
      <w:szCs w:val="16"/>
    </w:rPr>
  </w:style>
  <w:style w:type="paragraph" w:styleId="CommentText">
    <w:name w:val="annotation text"/>
    <w:basedOn w:val="Normal"/>
    <w:link w:val="CommentTextChar"/>
    <w:uiPriority w:val="99"/>
    <w:semiHidden/>
    <w:unhideWhenUsed/>
    <w:rsid w:val="00436C5C"/>
    <w:pPr>
      <w:spacing w:line="240" w:lineRule="auto"/>
    </w:pPr>
    <w:rPr>
      <w:sz w:val="20"/>
      <w:szCs w:val="20"/>
    </w:rPr>
  </w:style>
  <w:style w:type="character" w:customStyle="1" w:styleId="CommentTextChar">
    <w:name w:val="Comment Text Char"/>
    <w:basedOn w:val="DefaultParagraphFont"/>
    <w:link w:val="CommentText"/>
    <w:uiPriority w:val="99"/>
    <w:semiHidden/>
    <w:rsid w:val="00436C5C"/>
    <w:rPr>
      <w:sz w:val="20"/>
      <w:szCs w:val="20"/>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b/>
      <w:bCs/>
      <w:sz w:val="20"/>
      <w:szCs w:val="20"/>
    </w:rPr>
  </w:style>
  <w:style w:type="paragraph" w:styleId="BalloonText">
    <w:name w:val="Balloon Text"/>
    <w:basedOn w:val="Normal"/>
    <w:link w:val="BalloonTextChar"/>
    <w:uiPriority w:val="99"/>
    <w:semiHidden/>
    <w:unhideWhenUsed/>
    <w:rsid w:val="0043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5C"/>
    <w:rPr>
      <w:rFonts w:ascii="Tahoma" w:hAnsi="Tahoma" w:cs="Tahoma"/>
      <w:sz w:val="16"/>
      <w:szCs w:val="16"/>
    </w:rPr>
  </w:style>
  <w:style w:type="paragraph" w:styleId="Revision">
    <w:name w:val="Revision"/>
    <w:hidden/>
    <w:uiPriority w:val="99"/>
    <w:semiHidden/>
    <w:rsid w:val="00DF75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C5C"/>
    <w:rPr>
      <w:sz w:val="16"/>
      <w:szCs w:val="16"/>
    </w:rPr>
  </w:style>
  <w:style w:type="paragraph" w:styleId="CommentText">
    <w:name w:val="annotation text"/>
    <w:basedOn w:val="Normal"/>
    <w:link w:val="CommentTextChar"/>
    <w:uiPriority w:val="99"/>
    <w:semiHidden/>
    <w:unhideWhenUsed/>
    <w:rsid w:val="00436C5C"/>
    <w:pPr>
      <w:spacing w:line="240" w:lineRule="auto"/>
    </w:pPr>
    <w:rPr>
      <w:sz w:val="20"/>
      <w:szCs w:val="20"/>
    </w:rPr>
  </w:style>
  <w:style w:type="character" w:customStyle="1" w:styleId="CommentTextChar">
    <w:name w:val="Comment Text Char"/>
    <w:basedOn w:val="DefaultParagraphFont"/>
    <w:link w:val="CommentText"/>
    <w:uiPriority w:val="99"/>
    <w:semiHidden/>
    <w:rsid w:val="00436C5C"/>
    <w:rPr>
      <w:sz w:val="20"/>
      <w:szCs w:val="20"/>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b/>
      <w:bCs/>
      <w:sz w:val="20"/>
      <w:szCs w:val="20"/>
    </w:rPr>
  </w:style>
  <w:style w:type="paragraph" w:styleId="BalloonText">
    <w:name w:val="Balloon Text"/>
    <w:basedOn w:val="Normal"/>
    <w:link w:val="BalloonTextChar"/>
    <w:uiPriority w:val="99"/>
    <w:semiHidden/>
    <w:unhideWhenUsed/>
    <w:rsid w:val="0043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5C"/>
    <w:rPr>
      <w:rFonts w:ascii="Tahoma" w:hAnsi="Tahoma" w:cs="Tahoma"/>
      <w:sz w:val="16"/>
      <w:szCs w:val="16"/>
    </w:rPr>
  </w:style>
  <w:style w:type="paragraph" w:styleId="Revision">
    <w:name w:val="Revision"/>
    <w:hidden/>
    <w:uiPriority w:val="99"/>
    <w:semiHidden/>
    <w:rsid w:val="00DF75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257716134">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6142</Characters>
  <Application>Microsoft Office Word</Application>
  <DocSecurity>0</DocSecurity>
  <Lines>51</Lines>
  <Paragraphs>14</Paragraphs>
  <ScaleCrop>false</ScaleCrop>
  <Company/>
  <LinksUpToDate>false</LinksUpToDate>
  <CharactersWithSpaces>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2015-07-02T22:33:00Z</dcterms:created>
  <dcterms:modified xsi:type="dcterms:W3CDTF">2015-07-02T22:33:00Z</dcterms:modified>
</cp:coreProperties>
</file>